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9B40" w14:textId="77777777" w:rsidR="002C6EA9" w:rsidRPr="00ED7770" w:rsidRDefault="002C6EA9" w:rsidP="002C6EA9">
      <w:pPr>
        <w:spacing w:before="56" w:line="249" w:lineRule="auto"/>
        <w:ind w:left="3564" w:hanging="3213"/>
        <w:rPr>
          <w:sz w:val="32"/>
          <w:lang w:val="da-DK"/>
        </w:rPr>
      </w:pPr>
      <w:r w:rsidRPr="00ED7770">
        <w:rPr>
          <w:sz w:val="32"/>
          <w:lang w:val="da-DK"/>
        </w:rPr>
        <w:t>Bekendtgørelse</w:t>
      </w:r>
      <w:r w:rsidRPr="00ED7770">
        <w:rPr>
          <w:spacing w:val="-6"/>
          <w:sz w:val="32"/>
          <w:lang w:val="da-DK"/>
        </w:rPr>
        <w:t xml:space="preserve"> </w:t>
      </w:r>
      <w:r w:rsidRPr="00ED7770">
        <w:rPr>
          <w:sz w:val="32"/>
          <w:lang w:val="da-DK"/>
        </w:rPr>
        <w:t>om</w:t>
      </w:r>
      <w:r w:rsidRPr="00ED7770">
        <w:rPr>
          <w:spacing w:val="-6"/>
          <w:sz w:val="32"/>
          <w:lang w:val="da-DK"/>
        </w:rPr>
        <w:t xml:space="preserve"> </w:t>
      </w:r>
      <w:r w:rsidRPr="00ED7770">
        <w:rPr>
          <w:sz w:val="32"/>
          <w:lang w:val="da-DK"/>
        </w:rPr>
        <w:t>betaling</w:t>
      </w:r>
      <w:r w:rsidRPr="00ED7770">
        <w:rPr>
          <w:spacing w:val="-6"/>
          <w:sz w:val="32"/>
          <w:lang w:val="da-DK"/>
        </w:rPr>
        <w:t xml:space="preserve"> </w:t>
      </w:r>
      <w:r w:rsidRPr="00ED7770">
        <w:rPr>
          <w:sz w:val="32"/>
          <w:lang w:val="da-DK"/>
        </w:rPr>
        <w:t>for</w:t>
      </w:r>
      <w:r w:rsidRPr="00ED7770">
        <w:rPr>
          <w:spacing w:val="-6"/>
          <w:sz w:val="32"/>
          <w:lang w:val="da-DK"/>
        </w:rPr>
        <w:t xml:space="preserve"> </w:t>
      </w:r>
      <w:r w:rsidRPr="00ED7770">
        <w:rPr>
          <w:sz w:val="32"/>
          <w:lang w:val="da-DK"/>
        </w:rPr>
        <w:t>myndighedsbehandling</w:t>
      </w:r>
      <w:r w:rsidRPr="00ED7770">
        <w:rPr>
          <w:spacing w:val="-6"/>
          <w:sz w:val="32"/>
          <w:lang w:val="da-DK"/>
        </w:rPr>
        <w:t xml:space="preserve"> </w:t>
      </w:r>
      <w:r w:rsidRPr="00ED7770">
        <w:rPr>
          <w:sz w:val="32"/>
          <w:lang w:val="da-DK"/>
        </w:rPr>
        <w:t>i</w:t>
      </w:r>
      <w:r w:rsidRPr="00ED7770">
        <w:rPr>
          <w:spacing w:val="-6"/>
          <w:sz w:val="32"/>
          <w:lang w:val="da-DK"/>
        </w:rPr>
        <w:t xml:space="preserve"> </w:t>
      </w:r>
      <w:r w:rsidRPr="00ED7770">
        <w:rPr>
          <w:sz w:val="32"/>
          <w:lang w:val="da-DK"/>
        </w:rPr>
        <w:t>Forsyningstilsynet efter lov om gasforsyning</w:t>
      </w:r>
    </w:p>
    <w:p w14:paraId="5AB6A603" w14:textId="77777777" w:rsidR="002C6EA9" w:rsidRPr="00ED7770" w:rsidRDefault="002C6EA9" w:rsidP="002C6EA9">
      <w:pPr>
        <w:pStyle w:val="Brdtekst"/>
        <w:spacing w:before="139"/>
        <w:ind w:left="0"/>
        <w:jc w:val="left"/>
        <w:rPr>
          <w:sz w:val="32"/>
          <w:lang w:val="da-DK"/>
        </w:rPr>
      </w:pPr>
    </w:p>
    <w:p w14:paraId="2C0BB109" w14:textId="77777777" w:rsidR="002C6EA9" w:rsidRPr="00ED7770" w:rsidRDefault="002C6EA9" w:rsidP="002C6EA9">
      <w:pPr>
        <w:pStyle w:val="Brdtekst"/>
        <w:spacing w:line="249" w:lineRule="auto"/>
        <w:ind w:firstLine="199"/>
        <w:jc w:val="left"/>
        <w:rPr>
          <w:lang w:val="da-DK"/>
        </w:rPr>
      </w:pPr>
      <w:r w:rsidRPr="00ED7770">
        <w:rPr>
          <w:lang w:val="da-DK"/>
        </w:rPr>
        <w:t>I</w:t>
      </w:r>
      <w:r w:rsidRPr="00ED7770">
        <w:rPr>
          <w:spacing w:val="36"/>
          <w:lang w:val="da-DK"/>
        </w:rPr>
        <w:t xml:space="preserve"> </w:t>
      </w:r>
      <w:r w:rsidRPr="00ED7770">
        <w:rPr>
          <w:lang w:val="da-DK"/>
        </w:rPr>
        <w:t>medfør</w:t>
      </w:r>
      <w:r w:rsidRPr="00ED7770">
        <w:rPr>
          <w:spacing w:val="36"/>
          <w:lang w:val="da-DK"/>
        </w:rPr>
        <w:t xml:space="preserve"> </w:t>
      </w:r>
      <w:r w:rsidRPr="00ED7770">
        <w:rPr>
          <w:lang w:val="da-DK"/>
        </w:rPr>
        <w:t>af</w:t>
      </w:r>
      <w:r w:rsidRPr="00ED7770">
        <w:rPr>
          <w:spacing w:val="36"/>
          <w:lang w:val="da-DK"/>
        </w:rPr>
        <w:t xml:space="preserve"> </w:t>
      </w:r>
      <w:r w:rsidRPr="00ED7770">
        <w:rPr>
          <w:lang w:val="da-DK"/>
        </w:rPr>
        <w:t>§</w:t>
      </w:r>
      <w:r w:rsidRPr="00ED7770">
        <w:rPr>
          <w:spacing w:val="36"/>
          <w:lang w:val="da-DK"/>
        </w:rPr>
        <w:t xml:space="preserve"> </w:t>
      </w:r>
      <w:r w:rsidRPr="00ED7770">
        <w:rPr>
          <w:lang w:val="da-DK"/>
        </w:rPr>
        <w:t>44,</w:t>
      </w:r>
      <w:r w:rsidRPr="00ED7770">
        <w:rPr>
          <w:spacing w:val="36"/>
          <w:lang w:val="da-DK"/>
        </w:rPr>
        <w:t xml:space="preserve"> </w:t>
      </w:r>
      <w:r w:rsidRPr="00ED7770">
        <w:rPr>
          <w:lang w:val="da-DK"/>
        </w:rPr>
        <w:t>stk.</w:t>
      </w:r>
      <w:r w:rsidRPr="00ED7770">
        <w:rPr>
          <w:spacing w:val="36"/>
          <w:lang w:val="da-DK"/>
        </w:rPr>
        <w:t xml:space="preserve"> </w:t>
      </w:r>
      <w:r w:rsidRPr="00ED7770">
        <w:rPr>
          <w:lang w:val="da-DK"/>
        </w:rPr>
        <w:t>3,</w:t>
      </w:r>
      <w:r w:rsidRPr="00ED7770">
        <w:rPr>
          <w:spacing w:val="36"/>
          <w:lang w:val="da-DK"/>
        </w:rPr>
        <w:t xml:space="preserve"> </w:t>
      </w:r>
      <w:r w:rsidRPr="00ED7770">
        <w:rPr>
          <w:lang w:val="da-DK"/>
        </w:rPr>
        <w:t>i</w:t>
      </w:r>
      <w:r w:rsidRPr="00ED7770">
        <w:rPr>
          <w:spacing w:val="36"/>
          <w:lang w:val="da-DK"/>
        </w:rPr>
        <w:t xml:space="preserve"> </w:t>
      </w:r>
      <w:r w:rsidRPr="00ED7770">
        <w:rPr>
          <w:lang w:val="da-DK"/>
        </w:rPr>
        <w:t>lov</w:t>
      </w:r>
      <w:r w:rsidRPr="00ED7770">
        <w:rPr>
          <w:spacing w:val="36"/>
          <w:lang w:val="da-DK"/>
        </w:rPr>
        <w:t xml:space="preserve"> </w:t>
      </w:r>
      <w:r w:rsidRPr="00ED7770">
        <w:rPr>
          <w:lang w:val="da-DK"/>
        </w:rPr>
        <w:t>om</w:t>
      </w:r>
      <w:r w:rsidRPr="00ED7770">
        <w:rPr>
          <w:spacing w:val="36"/>
          <w:lang w:val="da-DK"/>
        </w:rPr>
        <w:t xml:space="preserve"> </w:t>
      </w:r>
      <w:r w:rsidRPr="00ED7770">
        <w:rPr>
          <w:lang w:val="da-DK"/>
        </w:rPr>
        <w:t>gasforsyning,</w:t>
      </w:r>
      <w:r w:rsidRPr="00ED7770">
        <w:rPr>
          <w:spacing w:val="36"/>
          <w:lang w:val="da-DK"/>
        </w:rPr>
        <w:t xml:space="preserve"> </w:t>
      </w:r>
      <w:r w:rsidRPr="00ED7770">
        <w:rPr>
          <w:lang w:val="da-DK"/>
        </w:rPr>
        <w:t>jf.</w:t>
      </w:r>
      <w:r w:rsidRPr="00ED7770">
        <w:rPr>
          <w:spacing w:val="36"/>
          <w:lang w:val="da-DK"/>
        </w:rPr>
        <w:t xml:space="preserve"> </w:t>
      </w:r>
      <w:r w:rsidRPr="00ED7770">
        <w:rPr>
          <w:lang w:val="da-DK"/>
        </w:rPr>
        <w:t>lovbekendtgørelse</w:t>
      </w:r>
      <w:r w:rsidRPr="00ED7770">
        <w:rPr>
          <w:spacing w:val="36"/>
          <w:lang w:val="da-DK"/>
        </w:rPr>
        <w:t xml:space="preserve"> </w:t>
      </w:r>
      <w:r w:rsidRPr="00ED7770">
        <w:rPr>
          <w:lang w:val="da-DK"/>
        </w:rPr>
        <w:t>nr.</w:t>
      </w:r>
      <w:r w:rsidRPr="00ED7770">
        <w:rPr>
          <w:spacing w:val="36"/>
          <w:lang w:val="da-DK"/>
        </w:rPr>
        <w:t xml:space="preserve"> </w:t>
      </w:r>
      <w:r w:rsidRPr="00ED7770">
        <w:rPr>
          <w:lang w:val="da-DK"/>
        </w:rPr>
        <w:t>1100</w:t>
      </w:r>
      <w:r w:rsidRPr="00ED7770">
        <w:rPr>
          <w:spacing w:val="36"/>
          <w:lang w:val="da-DK"/>
        </w:rPr>
        <w:t xml:space="preserve"> </w:t>
      </w:r>
      <w:r w:rsidRPr="00ED7770">
        <w:rPr>
          <w:lang w:val="da-DK"/>
        </w:rPr>
        <w:t>af</w:t>
      </w:r>
      <w:r w:rsidRPr="00ED7770">
        <w:rPr>
          <w:spacing w:val="36"/>
          <w:lang w:val="da-DK"/>
        </w:rPr>
        <w:t xml:space="preserve"> </w:t>
      </w:r>
      <w:r w:rsidRPr="00ED7770">
        <w:rPr>
          <w:lang w:val="da-DK"/>
        </w:rPr>
        <w:t>16.</w:t>
      </w:r>
      <w:r w:rsidRPr="00ED7770">
        <w:rPr>
          <w:spacing w:val="36"/>
          <w:lang w:val="da-DK"/>
        </w:rPr>
        <w:t xml:space="preserve"> </w:t>
      </w:r>
      <w:r w:rsidRPr="00ED7770">
        <w:rPr>
          <w:lang w:val="da-DK"/>
        </w:rPr>
        <w:t>august</w:t>
      </w:r>
      <w:r w:rsidRPr="00ED7770">
        <w:rPr>
          <w:spacing w:val="36"/>
          <w:lang w:val="da-DK"/>
        </w:rPr>
        <w:t xml:space="preserve"> </w:t>
      </w:r>
      <w:r w:rsidRPr="00ED7770">
        <w:rPr>
          <w:lang w:val="da-DK"/>
        </w:rPr>
        <w:t>2023,</w:t>
      </w:r>
      <w:r w:rsidRPr="001F39E3">
        <w:rPr>
          <w:lang w:val="da-DK"/>
        </w:rPr>
        <w:t xml:space="preserve"> </w:t>
      </w:r>
      <w:r w:rsidRPr="001F39E3">
        <w:rPr>
          <w:spacing w:val="-2"/>
          <w:lang w:val="da-DK"/>
        </w:rPr>
        <w:t>fastsættes:</w:t>
      </w:r>
    </w:p>
    <w:p w14:paraId="579367FB" w14:textId="77777777" w:rsidR="002C6EA9" w:rsidRPr="00ED7770" w:rsidRDefault="002C6EA9" w:rsidP="002C6EA9">
      <w:pPr>
        <w:spacing w:before="202"/>
        <w:ind w:left="1" w:right="1"/>
        <w:jc w:val="center"/>
        <w:rPr>
          <w:i/>
          <w:sz w:val="24"/>
          <w:lang w:val="da-DK"/>
        </w:rPr>
      </w:pPr>
      <w:bookmarkStart w:id="0" w:name="Anvendelsesområde"/>
      <w:bookmarkEnd w:id="0"/>
      <w:r w:rsidRPr="00ED7770">
        <w:rPr>
          <w:i/>
          <w:spacing w:val="-2"/>
          <w:sz w:val="24"/>
          <w:lang w:val="da-DK"/>
        </w:rPr>
        <w:t>Anvendelsesområde</w:t>
      </w:r>
    </w:p>
    <w:p w14:paraId="1193E040" w14:textId="79FCA300" w:rsidR="007A757F" w:rsidRPr="007A757F" w:rsidRDefault="002C6EA9" w:rsidP="002C6EA9">
      <w:pPr>
        <w:pStyle w:val="Brdtekst"/>
        <w:spacing w:before="132" w:line="249" w:lineRule="auto"/>
        <w:ind w:right="105" w:firstLine="200"/>
        <w:rPr>
          <w:lang w:val="da-DK"/>
        </w:rPr>
      </w:pPr>
      <w:bookmarkStart w:id="1" w:name="_Hlk210112569"/>
      <w:r w:rsidRPr="00613D39">
        <w:rPr>
          <w:b/>
          <w:bCs/>
          <w:lang w:val="da-DK"/>
        </w:rPr>
        <w:t>§ 1.</w:t>
      </w:r>
      <w:r w:rsidRPr="00613D39">
        <w:rPr>
          <w:lang w:val="da-DK"/>
        </w:rPr>
        <w:t> </w:t>
      </w:r>
      <w:r w:rsidR="007A757F" w:rsidRPr="007A757F">
        <w:rPr>
          <w:lang w:val="da-DK"/>
        </w:rPr>
        <w:t xml:space="preserve">Denne bekendtgørelse finder anvendelse på Forsyningstilsynets opkrævning af gebyrer til dækning af omkostningerne forbundet med Forsyningstilsynets drift og opgavevaretagelse efter lov om gasforsyning og regler udstedt i medfør af loven, Europa-Parlamentets og Rådets forordning (EU) nr. 1227/2011 af 25. oktober 2011 om integritet og gennemsigtighed på engrosenergimarkederne, </w:t>
      </w:r>
      <w:del w:id="2" w:author="Jakob Schmidth" w:date="2025-10-31T10:23:00Z">
        <w:r w:rsidR="007A757F" w:rsidRPr="007A757F" w:rsidDel="007A757F">
          <w:rPr>
            <w:lang w:val="da-DK"/>
          </w:rPr>
          <w:delText xml:space="preserve">Europa-Parlamentets og Rådets forordning (EF) nr. 715/2009 af 13. juli 2009 om betingelserne for adgang til naturgastransmissionsnet og om ophævelse af forordning (EF) nr. 1775/2005 samt forordninger udstedt i medfør heraf, </w:delText>
        </w:r>
      </w:del>
      <w:r w:rsidR="007A757F" w:rsidRPr="007A757F">
        <w:rPr>
          <w:lang w:val="da-DK"/>
        </w:rPr>
        <w:t>Europa-Parlamentets og Rådets forordning (EU) nr. 1789/2024 af 13. juni 2024 om de indre markeder for vedvarende gas, naturgas og brint, om ændring af forordning (EU) nr. 1227/2011, (EU) 2017/1938, (EU) 2019/942 og (EU) 2022/869 og afgørelse (EU) 2017/684 og om ophævelse af forordning (EF) nr. 715/2009 (omarbejdning) samt forordninger udstedt i medfør heraf.</w:t>
      </w:r>
    </w:p>
    <w:p w14:paraId="6A8B9E10" w14:textId="1B591C50" w:rsidR="002C6EA9" w:rsidRDefault="002C6EA9" w:rsidP="002C6EA9">
      <w:pPr>
        <w:spacing w:before="168"/>
        <w:ind w:left="578"/>
        <w:jc w:val="both"/>
        <w:rPr>
          <w:i/>
          <w:spacing w:val="-2"/>
          <w:sz w:val="24"/>
          <w:lang w:val="da-DK"/>
        </w:rPr>
      </w:pPr>
      <w:bookmarkStart w:id="3" w:name="Transmissionsselskabers,_systemoperatøre"/>
      <w:bookmarkEnd w:id="1"/>
      <w:bookmarkEnd w:id="3"/>
      <w:r w:rsidRPr="00ED7770">
        <w:rPr>
          <w:i/>
          <w:spacing w:val="-2"/>
          <w:sz w:val="24"/>
          <w:lang w:val="da-DK"/>
        </w:rPr>
        <w:t>Transmissionsselskabers,</w:t>
      </w:r>
      <w:r w:rsidRPr="00ED7770">
        <w:rPr>
          <w:i/>
          <w:spacing w:val="14"/>
          <w:sz w:val="24"/>
          <w:lang w:val="da-DK"/>
        </w:rPr>
        <w:t xml:space="preserve"> </w:t>
      </w:r>
      <w:r w:rsidRPr="00ED7770">
        <w:rPr>
          <w:i/>
          <w:spacing w:val="-2"/>
          <w:sz w:val="24"/>
          <w:lang w:val="da-DK"/>
        </w:rPr>
        <w:t>systemoperatørers</w:t>
      </w:r>
      <w:r>
        <w:rPr>
          <w:i/>
          <w:spacing w:val="-2"/>
          <w:sz w:val="24"/>
          <w:lang w:val="da-DK"/>
        </w:rPr>
        <w:t xml:space="preserve">, </w:t>
      </w:r>
      <w:r w:rsidRPr="00ED7770">
        <w:rPr>
          <w:i/>
          <w:spacing w:val="-2"/>
          <w:sz w:val="24"/>
          <w:lang w:val="da-DK"/>
        </w:rPr>
        <w:t>transmissionssystemejeres</w:t>
      </w:r>
      <w:ins w:id="4" w:author="Jakob Schmidth" w:date="2025-10-03T13:15:00Z">
        <w:r w:rsidR="009A16AB">
          <w:rPr>
            <w:i/>
            <w:spacing w:val="-2"/>
            <w:sz w:val="24"/>
            <w:lang w:val="da-DK"/>
          </w:rPr>
          <w:t xml:space="preserve">, </w:t>
        </w:r>
        <w:proofErr w:type="spellStart"/>
        <w:r w:rsidR="009A16AB" w:rsidRPr="00E6622A">
          <w:rPr>
            <w:i/>
            <w:spacing w:val="-2"/>
            <w:sz w:val="24"/>
            <w:lang w:val="da-DK"/>
          </w:rPr>
          <w:t>brintnetoperatøre</w:t>
        </w:r>
        <w:r w:rsidR="009A16AB">
          <w:rPr>
            <w:i/>
            <w:spacing w:val="-2"/>
            <w:sz w:val="24"/>
            <w:lang w:val="da-DK"/>
          </w:rPr>
          <w:t>r</w:t>
        </w:r>
        <w:proofErr w:type="spellEnd"/>
        <w:r w:rsidR="009A16AB">
          <w:rPr>
            <w:i/>
            <w:spacing w:val="-2"/>
            <w:sz w:val="24"/>
            <w:lang w:val="da-DK"/>
          </w:rPr>
          <w:t xml:space="preserve">, </w:t>
        </w:r>
        <w:proofErr w:type="spellStart"/>
        <w:r w:rsidR="009A16AB" w:rsidRPr="00E6622A">
          <w:rPr>
            <w:i/>
            <w:spacing w:val="-2"/>
            <w:sz w:val="24"/>
            <w:lang w:val="da-DK"/>
          </w:rPr>
          <w:t>brinttransmissionsnetoperatør</w:t>
        </w:r>
        <w:r w:rsidR="009A16AB">
          <w:rPr>
            <w:i/>
            <w:spacing w:val="-2"/>
            <w:sz w:val="24"/>
            <w:lang w:val="da-DK"/>
          </w:rPr>
          <w:t>er</w:t>
        </w:r>
      </w:ins>
      <w:proofErr w:type="spellEnd"/>
      <w:r>
        <w:rPr>
          <w:i/>
          <w:spacing w:val="-2"/>
          <w:sz w:val="24"/>
          <w:lang w:val="da-DK"/>
        </w:rPr>
        <w:t xml:space="preserve"> og </w:t>
      </w:r>
      <w:proofErr w:type="spellStart"/>
      <w:proofErr w:type="gramStart"/>
      <w:ins w:id="5" w:author="Jakob Schmidth" w:date="2025-10-03T13:15:00Z">
        <w:r w:rsidR="009A16AB" w:rsidRPr="00E6622A">
          <w:rPr>
            <w:i/>
            <w:spacing w:val="-2"/>
            <w:sz w:val="24"/>
            <w:lang w:val="da-DK"/>
          </w:rPr>
          <w:t>brintdistributionsnetoperatører</w:t>
        </w:r>
        <w:r w:rsidR="009A16AB">
          <w:rPr>
            <w:i/>
            <w:spacing w:val="-2"/>
            <w:sz w:val="24"/>
            <w:lang w:val="da-DK"/>
          </w:rPr>
          <w:t>s</w:t>
        </w:r>
      </w:ins>
      <w:proofErr w:type="spellEnd"/>
      <w:ins w:id="6" w:author="Jakob Schmidth" w:date="2025-10-31T10:24:00Z">
        <w:r w:rsidR="006C1349">
          <w:rPr>
            <w:i/>
            <w:spacing w:val="-2"/>
            <w:sz w:val="24"/>
            <w:lang w:val="da-DK"/>
          </w:rPr>
          <w:t xml:space="preserve"> </w:t>
        </w:r>
      </w:ins>
      <w:ins w:id="7" w:author="Susanne Møller Svenssen" w:date="2025-10-24T16:04:00Z">
        <w:r w:rsidR="00AA6428">
          <w:rPr>
            <w:i/>
            <w:spacing w:val="-2"/>
            <w:sz w:val="24"/>
            <w:lang w:val="da-DK"/>
          </w:rPr>
          <w:t xml:space="preserve"> betalingsforpligtelser</w:t>
        </w:r>
      </w:ins>
      <w:proofErr w:type="gramEnd"/>
    </w:p>
    <w:p w14:paraId="093BBADC" w14:textId="0C4A73CF" w:rsidR="002C6EA9" w:rsidRPr="00ED7770" w:rsidRDefault="002C6EA9" w:rsidP="002C6EA9">
      <w:pPr>
        <w:pStyle w:val="Brdtekst"/>
        <w:spacing w:before="132" w:line="249" w:lineRule="auto"/>
        <w:ind w:right="107" w:firstLine="200"/>
        <w:rPr>
          <w:lang w:val="da-DK"/>
        </w:rPr>
      </w:pPr>
      <w:bookmarkStart w:id="8" w:name="§_2"/>
      <w:bookmarkEnd w:id="8"/>
      <w:r w:rsidRPr="00ED7770">
        <w:rPr>
          <w:b/>
          <w:lang w:val="da-DK"/>
        </w:rPr>
        <w:t xml:space="preserve">§ 2. </w:t>
      </w:r>
      <w:r w:rsidRPr="00ED7770">
        <w:rPr>
          <w:lang w:val="da-DK"/>
        </w:rPr>
        <w:t>Transmissionsselskaber, systemoperatører</w:t>
      </w:r>
      <w:r>
        <w:rPr>
          <w:lang w:val="da-DK"/>
        </w:rPr>
        <w:t xml:space="preserve">, </w:t>
      </w:r>
      <w:r w:rsidRPr="00ED7770">
        <w:rPr>
          <w:lang w:val="da-DK"/>
        </w:rPr>
        <w:t>transmissionssystemejere</w:t>
      </w:r>
      <w:ins w:id="9" w:author="Jakob Schmidth" w:date="2025-10-03T13:16:00Z">
        <w:r w:rsidR="009A16AB">
          <w:rPr>
            <w:lang w:val="da-DK"/>
          </w:rPr>
          <w:t>,</w:t>
        </w:r>
      </w:ins>
      <w:ins w:id="10" w:author="Jakob Schmidth" w:date="2025-10-31T10:25:00Z">
        <w:r w:rsidR="006C1349">
          <w:rPr>
            <w:lang w:val="da-DK"/>
          </w:rPr>
          <w:t xml:space="preserve"> </w:t>
        </w:r>
      </w:ins>
      <w:proofErr w:type="spellStart"/>
      <w:ins w:id="11" w:author="Jakob Schmidth" w:date="2025-10-03T13:16:00Z">
        <w:r w:rsidR="009A16AB" w:rsidRPr="006C1349">
          <w:rPr>
            <w:iCs/>
            <w:spacing w:val="-2"/>
            <w:lang w:val="da-DK"/>
          </w:rPr>
          <w:t>brintnetoperatører</w:t>
        </w:r>
        <w:proofErr w:type="spellEnd"/>
        <w:r w:rsidR="009A16AB" w:rsidRPr="006C1349">
          <w:rPr>
            <w:iCs/>
            <w:spacing w:val="-2"/>
            <w:lang w:val="da-DK"/>
          </w:rPr>
          <w:t xml:space="preserve">, </w:t>
        </w:r>
        <w:proofErr w:type="spellStart"/>
        <w:r w:rsidR="009A16AB" w:rsidRPr="006C1349">
          <w:rPr>
            <w:iCs/>
            <w:spacing w:val="-2"/>
            <w:lang w:val="da-DK"/>
          </w:rPr>
          <w:t>brinttransmissionsnetoperatører</w:t>
        </w:r>
        <w:proofErr w:type="spellEnd"/>
        <w:r w:rsidR="009A16AB" w:rsidRPr="006C1349">
          <w:rPr>
            <w:iCs/>
            <w:spacing w:val="-2"/>
            <w:lang w:val="da-DK"/>
          </w:rPr>
          <w:t xml:space="preserve"> og </w:t>
        </w:r>
        <w:proofErr w:type="spellStart"/>
        <w:r w:rsidR="009A16AB" w:rsidRPr="006C1349">
          <w:rPr>
            <w:iCs/>
            <w:spacing w:val="-2"/>
            <w:lang w:val="da-DK"/>
          </w:rPr>
          <w:t>brintdistributionsnetoperatører</w:t>
        </w:r>
      </w:ins>
      <w:proofErr w:type="spellEnd"/>
      <w:ins w:id="12" w:author="Susanne Møller Svenssen" w:date="2025-10-24T16:05:00Z">
        <w:r w:rsidR="00AA6428">
          <w:rPr>
            <w:lang w:val="da-DK"/>
          </w:rPr>
          <w:t xml:space="preserve"> </w:t>
        </w:r>
      </w:ins>
      <w:r w:rsidRPr="00ED7770">
        <w:rPr>
          <w:lang w:val="da-DK"/>
        </w:rPr>
        <w:t>skal ud fra timeforbruget betale det i henhold til § 11 fastsatte gebyr til dækning af Forsyningstilsynets omkostninger til:</w:t>
      </w:r>
    </w:p>
    <w:p w14:paraId="537C44BD" w14:textId="77777777" w:rsidR="002C6EA9" w:rsidRPr="00ED7770" w:rsidRDefault="002C6EA9" w:rsidP="002C6EA9">
      <w:pPr>
        <w:pStyle w:val="Listeafsnit"/>
        <w:numPr>
          <w:ilvl w:val="0"/>
          <w:numId w:val="6"/>
        </w:numPr>
        <w:tabs>
          <w:tab w:val="left" w:pos="510"/>
        </w:tabs>
        <w:spacing w:before="2" w:line="249" w:lineRule="auto"/>
        <w:ind w:right="106" w:hanging="400"/>
        <w:contextualSpacing w:val="0"/>
        <w:jc w:val="both"/>
        <w:rPr>
          <w:sz w:val="24"/>
          <w:lang w:val="da-DK"/>
        </w:rPr>
      </w:pPr>
      <w:r w:rsidRPr="00ED7770">
        <w:rPr>
          <w:sz w:val="24"/>
          <w:lang w:val="da-DK"/>
        </w:rPr>
        <w:t>Økonomisk regulering af Energinet</w:t>
      </w:r>
      <w:r>
        <w:rPr>
          <w:sz w:val="24"/>
          <w:lang w:val="da-DK"/>
        </w:rPr>
        <w:t>, jf. § 37 d i lov om gasforsyning samt efter</w:t>
      </w:r>
      <w:r w:rsidRPr="00ED7770">
        <w:rPr>
          <w:sz w:val="24"/>
          <w:lang w:val="da-DK"/>
        </w:rPr>
        <w:t xml:space="preserve"> bekendtgørelse om økonomisk regulering af Energinet og dennes helejede datterselskaber, bekendtgørelse om indtægtsramme og reguleringsregnskab for transmissionssystemejer</w:t>
      </w:r>
      <w:r>
        <w:rPr>
          <w:sz w:val="24"/>
          <w:lang w:val="da-DK"/>
        </w:rPr>
        <w:t xml:space="preserve">, </w:t>
      </w:r>
      <w:r w:rsidRPr="00ED7770">
        <w:rPr>
          <w:sz w:val="24"/>
          <w:lang w:val="da-DK"/>
        </w:rPr>
        <w:t xml:space="preserve">bekendtgørelse om indtægtsramme og reguleringsregnskab for systemoperatører </w:t>
      </w:r>
      <w:r>
        <w:rPr>
          <w:sz w:val="24"/>
          <w:lang w:val="da-DK"/>
        </w:rPr>
        <w:t xml:space="preserve">og </w:t>
      </w:r>
      <w:r w:rsidRPr="00ED7770">
        <w:rPr>
          <w:sz w:val="24"/>
          <w:lang w:val="da-DK"/>
        </w:rPr>
        <w:t>bekendtgørelse om indtægtsramme og reguleringsregnskab for transmissionsselskaber.</w:t>
      </w:r>
    </w:p>
    <w:p w14:paraId="6165F70D" w14:textId="77777777" w:rsidR="002C6EA9" w:rsidRPr="006E3AB2" w:rsidRDefault="002C6EA9" w:rsidP="002C6EA9">
      <w:pPr>
        <w:pStyle w:val="Listeafsnit"/>
        <w:numPr>
          <w:ilvl w:val="0"/>
          <w:numId w:val="6"/>
        </w:numPr>
        <w:tabs>
          <w:tab w:val="left" w:pos="510"/>
        </w:tabs>
        <w:spacing w:before="4" w:line="249" w:lineRule="auto"/>
        <w:ind w:right="107" w:hanging="400"/>
        <w:contextualSpacing w:val="0"/>
        <w:jc w:val="both"/>
        <w:rPr>
          <w:sz w:val="24"/>
          <w:lang w:val="da-DK"/>
        </w:rPr>
      </w:pPr>
      <w:r w:rsidRPr="00ED7770">
        <w:rPr>
          <w:sz w:val="24"/>
          <w:lang w:val="da-DK"/>
        </w:rPr>
        <w:t xml:space="preserve">Certificering af transmissionsselskaber og tilsyn med ejermæssig adskillelse, jf. </w:t>
      </w:r>
      <w:r w:rsidRPr="006E3AB2">
        <w:rPr>
          <w:sz w:val="24"/>
          <w:lang w:val="da-DK"/>
        </w:rPr>
        <w:t>§ 10 c, jf. § 10 b i lov om gasforsyning</w:t>
      </w:r>
      <w:r>
        <w:rPr>
          <w:sz w:val="24"/>
          <w:lang w:val="da-DK"/>
        </w:rPr>
        <w:t>.</w:t>
      </w:r>
    </w:p>
    <w:p w14:paraId="1FC3993F" w14:textId="77777777" w:rsidR="002C6EA9" w:rsidRPr="00660D8F" w:rsidRDefault="002C6EA9" w:rsidP="002C6EA9">
      <w:pPr>
        <w:pStyle w:val="Listeafsnit"/>
        <w:numPr>
          <w:ilvl w:val="0"/>
          <w:numId w:val="6"/>
        </w:numPr>
        <w:tabs>
          <w:tab w:val="left" w:pos="508"/>
          <w:tab w:val="left" w:pos="510"/>
        </w:tabs>
        <w:spacing w:before="2" w:line="249" w:lineRule="auto"/>
        <w:ind w:right="107" w:hanging="400"/>
        <w:contextualSpacing w:val="0"/>
        <w:jc w:val="both"/>
        <w:rPr>
          <w:sz w:val="24"/>
          <w:lang w:val="da-DK"/>
        </w:rPr>
      </w:pPr>
      <w:r w:rsidRPr="00ED7770">
        <w:rPr>
          <w:sz w:val="24"/>
          <w:lang w:val="da-DK"/>
        </w:rPr>
        <w:t>Intern overvågning af Energinet efter bekendtgørelse om program for intern overvågning for distribu</w:t>
      </w:r>
      <w:r>
        <w:rPr>
          <w:sz w:val="24"/>
          <w:lang w:val="da-DK"/>
        </w:rPr>
        <w:t>-</w:t>
      </w:r>
      <w:r w:rsidRPr="00ED7770">
        <w:rPr>
          <w:sz w:val="24"/>
          <w:lang w:val="da-DK"/>
        </w:rPr>
        <w:t xml:space="preserve"> tions- og lagerselskaber og Energinet.dk i henhold til lov om naturgasforsyning, jf. </w:t>
      </w:r>
      <w:r w:rsidRPr="00660D8F">
        <w:rPr>
          <w:sz w:val="24"/>
          <w:lang w:val="da-DK"/>
        </w:rPr>
        <w:t xml:space="preserve">§ 11 c i lov om </w:t>
      </w:r>
      <w:r w:rsidRPr="00660D8F">
        <w:rPr>
          <w:spacing w:val="-2"/>
          <w:sz w:val="24"/>
          <w:lang w:val="da-DK"/>
        </w:rPr>
        <w:t>gasforsyning.</w:t>
      </w:r>
    </w:p>
    <w:p w14:paraId="2DDAD277" w14:textId="0127D5C8" w:rsidR="002C6EA9" w:rsidRPr="00000ACE" w:rsidRDefault="002C6EA9" w:rsidP="002C6EA9">
      <w:pPr>
        <w:pStyle w:val="Listeafsnit"/>
        <w:numPr>
          <w:ilvl w:val="0"/>
          <w:numId w:val="6"/>
        </w:numPr>
        <w:tabs>
          <w:tab w:val="left" w:pos="508"/>
          <w:tab w:val="left" w:pos="510"/>
        </w:tabs>
        <w:spacing w:before="3" w:line="249" w:lineRule="auto"/>
        <w:ind w:right="108" w:hanging="400"/>
        <w:contextualSpacing w:val="0"/>
        <w:jc w:val="both"/>
        <w:rPr>
          <w:sz w:val="24"/>
          <w:lang w:val="da-DK"/>
        </w:rPr>
      </w:pPr>
      <w:r w:rsidRPr="00ED7770">
        <w:rPr>
          <w:sz w:val="24"/>
          <w:lang w:val="da-DK"/>
        </w:rPr>
        <w:t>Klagesagsbehandling over transmissionsselskabers, transmissionssystemejeres, systemoperatørers af- gørelser efter</w:t>
      </w:r>
      <w:r w:rsidRPr="00FE2611">
        <w:rPr>
          <w:sz w:val="24"/>
          <w:lang w:val="da-DK"/>
        </w:rPr>
        <w:t xml:space="preserve"> </w:t>
      </w:r>
      <w:del w:id="13" w:author="Jakob Schmidth" w:date="2025-10-31T10:51:00Z">
        <w:r w:rsidR="003208A3" w:rsidDel="003208A3">
          <w:rPr>
            <w:sz w:val="24"/>
            <w:lang w:val="da-DK"/>
          </w:rPr>
          <w:delText>§ 18, stk. 3, jf. § 18, stk. 5 i lov om gasforsyning</w:delText>
        </w:r>
        <w:r w:rsidR="003208A3" w:rsidRPr="003208A3" w:rsidDel="003208A3">
          <w:rPr>
            <w:sz w:val="24"/>
            <w:lang w:val="da-DK"/>
          </w:rPr>
          <w:delText xml:space="preserve"> </w:delText>
        </w:r>
      </w:del>
      <w:ins w:id="14" w:author="Jakob Schmidth" w:date="2025-10-31T10:49:00Z">
        <w:r w:rsidR="003208A3">
          <w:rPr>
            <w:sz w:val="24"/>
            <w:lang w:val="da-DK"/>
          </w:rPr>
          <w:t>§ 13 i b</w:t>
        </w:r>
        <w:r w:rsidR="003208A3" w:rsidRPr="00000ACE">
          <w:rPr>
            <w:sz w:val="24"/>
            <w:lang w:val="da-DK"/>
          </w:rPr>
          <w:t xml:space="preserve">ekendtgørelse </w:t>
        </w:r>
        <w:r w:rsidR="003208A3">
          <w:rPr>
            <w:sz w:val="24"/>
            <w:lang w:val="da-DK"/>
          </w:rPr>
          <w:t xml:space="preserve">nr. 348 af 3. april 2025 </w:t>
        </w:r>
        <w:r w:rsidR="003208A3" w:rsidRPr="00000ACE">
          <w:rPr>
            <w:sz w:val="24"/>
            <w:lang w:val="da-DK"/>
          </w:rPr>
          <w:t>om tilslutning til det sammenkoblede brintsystem.</w:t>
        </w:r>
      </w:ins>
    </w:p>
    <w:p w14:paraId="3EC8EB22" w14:textId="77777777" w:rsidR="002C6EA9" w:rsidRDefault="002C6EA9" w:rsidP="002C6EA9">
      <w:pPr>
        <w:pStyle w:val="Listeafsnit"/>
        <w:numPr>
          <w:ilvl w:val="0"/>
          <w:numId w:val="6"/>
        </w:numPr>
        <w:tabs>
          <w:tab w:val="left" w:pos="508"/>
          <w:tab w:val="left" w:pos="510"/>
        </w:tabs>
        <w:spacing w:before="2" w:line="249" w:lineRule="auto"/>
        <w:ind w:right="108" w:hanging="400"/>
        <w:contextualSpacing w:val="0"/>
        <w:jc w:val="both"/>
        <w:rPr>
          <w:sz w:val="24"/>
        </w:rPr>
      </w:pPr>
      <w:r w:rsidRPr="00ED7770">
        <w:rPr>
          <w:sz w:val="24"/>
          <w:lang w:val="da-DK"/>
        </w:rPr>
        <w:t xml:space="preserve">Behandling af ansøgninger om undtagelse af større nye anlæg i gasinfrastrukturen, jf. </w:t>
      </w:r>
      <w:r>
        <w:rPr>
          <w:sz w:val="24"/>
        </w:rPr>
        <w:t xml:space="preserve">§ 22 a i lov om </w:t>
      </w:r>
      <w:r>
        <w:rPr>
          <w:spacing w:val="-2"/>
          <w:sz w:val="24"/>
        </w:rPr>
        <w:t>gasforsyning.</w:t>
      </w:r>
    </w:p>
    <w:p w14:paraId="3CF15144" w14:textId="7EB6CD0B" w:rsidR="002C6EA9" w:rsidRPr="00ED7770" w:rsidRDefault="002C6EA9" w:rsidP="003208A3">
      <w:pPr>
        <w:pStyle w:val="Listeafsnit"/>
        <w:numPr>
          <w:ilvl w:val="0"/>
          <w:numId w:val="6"/>
        </w:numPr>
        <w:tabs>
          <w:tab w:val="left" w:pos="508"/>
          <w:tab w:val="left" w:pos="510"/>
        </w:tabs>
        <w:spacing w:before="3" w:line="249" w:lineRule="auto"/>
        <w:ind w:right="108" w:hanging="400"/>
        <w:contextualSpacing w:val="0"/>
        <w:jc w:val="both"/>
        <w:rPr>
          <w:sz w:val="24"/>
          <w:lang w:val="da-DK"/>
        </w:rPr>
      </w:pPr>
      <w:r w:rsidRPr="00ED7770">
        <w:rPr>
          <w:sz w:val="24"/>
          <w:lang w:val="da-DK"/>
        </w:rPr>
        <w:t>Klagesagsbehandling over transmissionsselskabets eller transmissionssystemejerens og systemopera- tørens afgørelser efter</w:t>
      </w:r>
      <w:ins w:id="15" w:author="Jakob Schmidth" w:date="2025-10-31T10:52:00Z">
        <w:r w:rsidR="003208A3">
          <w:rPr>
            <w:sz w:val="24"/>
            <w:lang w:val="da-DK"/>
          </w:rPr>
          <w:t xml:space="preserve"> </w:t>
        </w:r>
      </w:ins>
      <w:del w:id="16" w:author="Jakob Schmidth" w:date="2025-10-31T10:53:00Z">
        <w:r w:rsidR="003208A3" w:rsidDel="003208A3">
          <w:rPr>
            <w:sz w:val="24"/>
            <w:lang w:val="da-DK"/>
          </w:rPr>
          <w:delText>§ 35 a, stk. 2, jf. stk. 6 i lov om gasforsyning</w:delText>
        </w:r>
      </w:del>
      <w:ins w:id="17" w:author="Jakob Schmidth" w:date="2025-10-31T10:52:00Z">
        <w:r w:rsidR="003208A3">
          <w:rPr>
            <w:sz w:val="24"/>
            <w:lang w:val="da-DK"/>
          </w:rPr>
          <w:t>§ 13 i b</w:t>
        </w:r>
        <w:r w:rsidR="003208A3" w:rsidRPr="00000ACE">
          <w:rPr>
            <w:sz w:val="24"/>
            <w:lang w:val="da-DK"/>
          </w:rPr>
          <w:t xml:space="preserve">ekendtgørelse </w:t>
        </w:r>
        <w:r w:rsidR="003208A3">
          <w:rPr>
            <w:sz w:val="24"/>
            <w:lang w:val="da-DK"/>
          </w:rPr>
          <w:t xml:space="preserve">nr. 348 af 3. april 2025 </w:t>
        </w:r>
        <w:r w:rsidR="003208A3" w:rsidRPr="00000ACE">
          <w:rPr>
            <w:sz w:val="24"/>
            <w:lang w:val="da-DK"/>
          </w:rPr>
          <w:t>om tilslutning til det sammenkoblede brintsystem.</w:t>
        </w:r>
      </w:ins>
    </w:p>
    <w:p w14:paraId="10C77659" w14:textId="5B3AC6E3" w:rsidR="002C6EA9" w:rsidRPr="00ED7770" w:rsidRDefault="002C6EA9" w:rsidP="002C6EA9">
      <w:pPr>
        <w:pStyle w:val="Listeafsnit"/>
        <w:numPr>
          <w:ilvl w:val="0"/>
          <w:numId w:val="6"/>
        </w:numPr>
        <w:tabs>
          <w:tab w:val="left" w:pos="510"/>
        </w:tabs>
        <w:spacing w:before="2" w:line="249" w:lineRule="auto"/>
        <w:ind w:right="107"/>
        <w:contextualSpacing w:val="0"/>
        <w:rPr>
          <w:sz w:val="24"/>
          <w:lang w:val="da-DK"/>
        </w:rPr>
      </w:pPr>
      <w:r w:rsidRPr="00ED7770">
        <w:rPr>
          <w:sz w:val="24"/>
          <w:lang w:val="da-DK"/>
        </w:rPr>
        <w:t>Behandling</w:t>
      </w:r>
      <w:r w:rsidRPr="00ED7770">
        <w:rPr>
          <w:spacing w:val="-4"/>
          <w:sz w:val="24"/>
          <w:lang w:val="da-DK"/>
        </w:rPr>
        <w:t xml:space="preserve"> </w:t>
      </w:r>
      <w:r w:rsidRPr="00ED7770">
        <w:rPr>
          <w:sz w:val="24"/>
          <w:lang w:val="da-DK"/>
        </w:rPr>
        <w:t>og</w:t>
      </w:r>
      <w:r w:rsidRPr="00ED7770">
        <w:rPr>
          <w:spacing w:val="-2"/>
          <w:sz w:val="24"/>
          <w:lang w:val="da-DK"/>
        </w:rPr>
        <w:t xml:space="preserve"> </w:t>
      </w:r>
      <w:r w:rsidRPr="00ED7770">
        <w:rPr>
          <w:sz w:val="24"/>
          <w:lang w:val="da-DK"/>
        </w:rPr>
        <w:t>godkendelse</w:t>
      </w:r>
      <w:r w:rsidRPr="00ED7770">
        <w:rPr>
          <w:spacing w:val="-2"/>
          <w:sz w:val="24"/>
          <w:lang w:val="da-DK"/>
        </w:rPr>
        <w:t xml:space="preserve"> </w:t>
      </w:r>
      <w:r w:rsidRPr="00ED7770">
        <w:rPr>
          <w:sz w:val="24"/>
          <w:lang w:val="da-DK"/>
        </w:rPr>
        <w:t>af</w:t>
      </w:r>
      <w:r w:rsidRPr="00ED7770">
        <w:rPr>
          <w:spacing w:val="-2"/>
          <w:sz w:val="24"/>
          <w:lang w:val="da-DK"/>
        </w:rPr>
        <w:t xml:space="preserve"> </w:t>
      </w:r>
      <w:r w:rsidRPr="00ED7770">
        <w:rPr>
          <w:sz w:val="24"/>
          <w:lang w:val="da-DK"/>
        </w:rPr>
        <w:t>transmissionsselskabers,</w:t>
      </w:r>
      <w:r w:rsidRPr="00ED7770">
        <w:rPr>
          <w:spacing w:val="-2"/>
          <w:sz w:val="24"/>
          <w:lang w:val="da-DK"/>
        </w:rPr>
        <w:t xml:space="preserve"> </w:t>
      </w:r>
      <w:r w:rsidRPr="00ED7770">
        <w:rPr>
          <w:sz w:val="24"/>
          <w:lang w:val="da-DK"/>
        </w:rPr>
        <w:t>transmissionssystemejeres,</w:t>
      </w:r>
      <w:r w:rsidRPr="00ED7770">
        <w:rPr>
          <w:spacing w:val="-2"/>
          <w:sz w:val="24"/>
          <w:lang w:val="da-DK"/>
        </w:rPr>
        <w:t xml:space="preserve"> </w:t>
      </w:r>
      <w:r w:rsidRPr="00ED7770">
        <w:rPr>
          <w:sz w:val="24"/>
          <w:lang w:val="da-DK"/>
        </w:rPr>
        <w:t>systemoperatørers metoder</w:t>
      </w:r>
      <w:r w:rsidRPr="00ED7770">
        <w:rPr>
          <w:spacing w:val="-2"/>
          <w:sz w:val="24"/>
          <w:lang w:val="da-DK"/>
        </w:rPr>
        <w:t xml:space="preserve"> </w:t>
      </w:r>
      <w:r w:rsidRPr="00ED7770">
        <w:rPr>
          <w:sz w:val="24"/>
          <w:lang w:val="da-DK"/>
        </w:rPr>
        <w:t>til</w:t>
      </w:r>
      <w:r w:rsidRPr="00ED7770">
        <w:rPr>
          <w:spacing w:val="-2"/>
          <w:sz w:val="24"/>
          <w:lang w:val="da-DK"/>
        </w:rPr>
        <w:t xml:space="preserve"> </w:t>
      </w:r>
      <w:r w:rsidRPr="00ED7770">
        <w:rPr>
          <w:sz w:val="24"/>
          <w:lang w:val="da-DK"/>
        </w:rPr>
        <w:t>beregning</w:t>
      </w:r>
      <w:r w:rsidRPr="00ED7770">
        <w:rPr>
          <w:spacing w:val="-2"/>
          <w:sz w:val="24"/>
          <w:lang w:val="da-DK"/>
        </w:rPr>
        <w:t xml:space="preserve"> </w:t>
      </w:r>
      <w:r w:rsidRPr="00ED7770">
        <w:rPr>
          <w:sz w:val="24"/>
          <w:lang w:val="da-DK"/>
        </w:rPr>
        <w:t>og</w:t>
      </w:r>
      <w:r w:rsidRPr="00ED7770">
        <w:rPr>
          <w:spacing w:val="-2"/>
          <w:sz w:val="24"/>
          <w:lang w:val="da-DK"/>
        </w:rPr>
        <w:t xml:space="preserve"> </w:t>
      </w:r>
      <w:r w:rsidRPr="00ED7770">
        <w:rPr>
          <w:sz w:val="24"/>
          <w:lang w:val="da-DK"/>
        </w:rPr>
        <w:t>fastsættelse</w:t>
      </w:r>
      <w:r w:rsidRPr="00ED7770">
        <w:rPr>
          <w:spacing w:val="-2"/>
          <w:sz w:val="24"/>
          <w:lang w:val="da-DK"/>
        </w:rPr>
        <w:t xml:space="preserve"> </w:t>
      </w:r>
      <w:r w:rsidRPr="00ED7770">
        <w:rPr>
          <w:sz w:val="24"/>
          <w:lang w:val="da-DK"/>
        </w:rPr>
        <w:t>af</w:t>
      </w:r>
      <w:r w:rsidRPr="00ED7770">
        <w:rPr>
          <w:spacing w:val="-2"/>
          <w:sz w:val="24"/>
          <w:lang w:val="da-DK"/>
        </w:rPr>
        <w:t xml:space="preserve"> </w:t>
      </w:r>
      <w:r w:rsidRPr="00ED7770">
        <w:rPr>
          <w:sz w:val="24"/>
          <w:lang w:val="da-DK"/>
        </w:rPr>
        <w:t>priser</w:t>
      </w:r>
      <w:r>
        <w:rPr>
          <w:sz w:val="24"/>
          <w:lang w:val="da-DK"/>
        </w:rPr>
        <w:t>,</w:t>
      </w:r>
      <w:ins w:id="18" w:author="Jakob Schmidth" w:date="2025-10-31T10:54:00Z">
        <w:r w:rsidR="00AA7ADC" w:rsidDel="00AA7ADC">
          <w:rPr>
            <w:sz w:val="24"/>
            <w:lang w:val="da-DK"/>
          </w:rPr>
          <w:t xml:space="preserve"> </w:t>
        </w:r>
        <w:r w:rsidR="00AA7ADC">
          <w:rPr>
            <w:sz w:val="24"/>
            <w:lang w:val="da-DK"/>
          </w:rPr>
          <w:t xml:space="preserve">vilkår </w:t>
        </w:r>
      </w:ins>
      <w:r w:rsidRPr="00ED7770">
        <w:rPr>
          <w:sz w:val="24"/>
          <w:lang w:val="da-DK"/>
        </w:rPr>
        <w:t>og</w:t>
      </w:r>
      <w:r w:rsidRPr="00ED7770">
        <w:rPr>
          <w:spacing w:val="-2"/>
          <w:sz w:val="24"/>
          <w:lang w:val="da-DK"/>
        </w:rPr>
        <w:t xml:space="preserve"> </w:t>
      </w:r>
      <w:r w:rsidRPr="00ED7770">
        <w:rPr>
          <w:sz w:val="24"/>
          <w:lang w:val="da-DK"/>
        </w:rPr>
        <w:t>betingelser</w:t>
      </w:r>
      <w:r w:rsidRPr="00ED7770">
        <w:rPr>
          <w:spacing w:val="-2"/>
          <w:sz w:val="24"/>
          <w:lang w:val="da-DK"/>
        </w:rPr>
        <w:t xml:space="preserve"> </w:t>
      </w:r>
      <w:r w:rsidRPr="00ED7770">
        <w:rPr>
          <w:sz w:val="24"/>
          <w:lang w:val="da-DK"/>
        </w:rPr>
        <w:t>for</w:t>
      </w:r>
      <w:r w:rsidRPr="00ED7770">
        <w:rPr>
          <w:spacing w:val="-2"/>
          <w:sz w:val="24"/>
          <w:lang w:val="da-DK"/>
        </w:rPr>
        <w:t xml:space="preserve"> </w:t>
      </w:r>
      <w:r w:rsidRPr="00ED7770">
        <w:rPr>
          <w:sz w:val="24"/>
          <w:lang w:val="da-DK"/>
        </w:rPr>
        <w:t>anvendelse</w:t>
      </w:r>
      <w:r w:rsidRPr="00ED7770">
        <w:rPr>
          <w:spacing w:val="-2"/>
          <w:sz w:val="24"/>
          <w:lang w:val="da-DK"/>
        </w:rPr>
        <w:t xml:space="preserve"> </w:t>
      </w:r>
      <w:r w:rsidRPr="00ED7770">
        <w:rPr>
          <w:sz w:val="24"/>
          <w:lang w:val="da-DK"/>
        </w:rPr>
        <w:t>af</w:t>
      </w:r>
      <w:r w:rsidRPr="00ED7770">
        <w:rPr>
          <w:spacing w:val="-2"/>
          <w:sz w:val="24"/>
          <w:lang w:val="da-DK"/>
        </w:rPr>
        <w:t xml:space="preserve"> </w:t>
      </w:r>
      <w:r w:rsidRPr="00ED7770">
        <w:rPr>
          <w:sz w:val="24"/>
          <w:lang w:val="da-DK"/>
        </w:rPr>
        <w:t xml:space="preserve">transmissionssystemer, jf. § 36 a og § 40 i lov om gasforsyning, </w:t>
      </w:r>
      <w:r w:rsidRPr="000D10F9">
        <w:rPr>
          <w:sz w:val="24"/>
          <w:lang w:val="da-DK"/>
        </w:rPr>
        <w:t>Europa-Parlamentets og Rådets forordning (EU) nr. 1789/2024 af 13. juni 2024 om de indre markeder for vedvarende gas, naturgas og brint, om ændring af forordning (EU) nr. 1227/2011, (EU) 2017/1938, (EU) 2019/942 og (EU) 2022/869 og afgørelse (EU) 2017/684 og om ophævelse af forordning (EF) nr. 715/2009</w:t>
      </w:r>
      <w:r>
        <w:rPr>
          <w:sz w:val="24"/>
          <w:lang w:val="da-DK"/>
        </w:rPr>
        <w:t xml:space="preserve"> </w:t>
      </w:r>
      <w:r w:rsidRPr="00ED7770">
        <w:rPr>
          <w:sz w:val="24"/>
          <w:lang w:val="da-DK"/>
        </w:rPr>
        <w:t>samt forordninger udstedt i medfør heraf.</w:t>
      </w:r>
    </w:p>
    <w:p w14:paraId="4F13E33D" w14:textId="77777777" w:rsidR="002C6EA9" w:rsidRDefault="002C6EA9" w:rsidP="002C6EA9">
      <w:pPr>
        <w:pStyle w:val="Listeafsnit"/>
        <w:numPr>
          <w:ilvl w:val="0"/>
          <w:numId w:val="6"/>
        </w:numPr>
        <w:tabs>
          <w:tab w:val="left" w:pos="508"/>
          <w:tab w:val="left" w:pos="510"/>
        </w:tabs>
        <w:spacing w:before="5" w:line="249" w:lineRule="auto"/>
        <w:ind w:right="107"/>
        <w:contextualSpacing w:val="0"/>
        <w:rPr>
          <w:ins w:id="19" w:author="Jakob Schmidth" w:date="2025-10-31T10:55:00Z"/>
          <w:sz w:val="24"/>
          <w:lang w:val="da-DK"/>
        </w:rPr>
      </w:pPr>
      <w:r w:rsidRPr="00ED7770">
        <w:rPr>
          <w:sz w:val="24"/>
          <w:lang w:val="da-DK"/>
        </w:rPr>
        <w:t xml:space="preserve">Overvågningsopgaver efter bekendtgørelse om Forsyningstilsynets overvågning af det indre marked </w:t>
      </w:r>
      <w:r w:rsidRPr="00ED7770">
        <w:rPr>
          <w:sz w:val="24"/>
          <w:lang w:val="da-DK"/>
        </w:rPr>
        <w:lastRenderedPageBreak/>
        <w:t>for</w:t>
      </w:r>
      <w:r w:rsidRPr="00ED7770">
        <w:rPr>
          <w:spacing w:val="-1"/>
          <w:sz w:val="24"/>
          <w:lang w:val="da-DK"/>
        </w:rPr>
        <w:t xml:space="preserve"> </w:t>
      </w:r>
      <w:r w:rsidRPr="00ED7770">
        <w:rPr>
          <w:sz w:val="24"/>
          <w:lang w:val="da-DK"/>
        </w:rPr>
        <w:t>el</w:t>
      </w:r>
      <w:r w:rsidRPr="00ED7770">
        <w:rPr>
          <w:spacing w:val="-1"/>
          <w:sz w:val="24"/>
          <w:lang w:val="da-DK"/>
        </w:rPr>
        <w:t xml:space="preserve"> </w:t>
      </w:r>
      <w:r w:rsidRPr="00ED7770">
        <w:rPr>
          <w:sz w:val="24"/>
          <w:lang w:val="da-DK"/>
        </w:rPr>
        <w:t>og</w:t>
      </w:r>
      <w:r w:rsidRPr="00ED7770">
        <w:rPr>
          <w:spacing w:val="-1"/>
          <w:sz w:val="24"/>
          <w:lang w:val="da-DK"/>
        </w:rPr>
        <w:t xml:space="preserve"> </w:t>
      </w:r>
      <w:r w:rsidRPr="00ED7770">
        <w:rPr>
          <w:sz w:val="24"/>
          <w:lang w:val="da-DK"/>
        </w:rPr>
        <w:t>naturgas</w:t>
      </w:r>
      <w:r w:rsidRPr="00ED7770">
        <w:rPr>
          <w:spacing w:val="-1"/>
          <w:sz w:val="24"/>
          <w:lang w:val="da-DK"/>
        </w:rPr>
        <w:t xml:space="preserve"> </w:t>
      </w:r>
      <w:r w:rsidRPr="00ED7770">
        <w:rPr>
          <w:sz w:val="24"/>
          <w:lang w:val="da-DK"/>
        </w:rPr>
        <w:t>m.v.,</w:t>
      </w:r>
      <w:r w:rsidRPr="00ED7770">
        <w:rPr>
          <w:spacing w:val="-1"/>
          <w:sz w:val="24"/>
          <w:lang w:val="da-DK"/>
        </w:rPr>
        <w:t xml:space="preserve"> </w:t>
      </w:r>
      <w:r w:rsidRPr="00ED7770">
        <w:rPr>
          <w:sz w:val="24"/>
          <w:lang w:val="da-DK"/>
        </w:rPr>
        <w:t>jf.</w:t>
      </w:r>
      <w:r w:rsidRPr="00ED7770">
        <w:rPr>
          <w:spacing w:val="-1"/>
          <w:sz w:val="24"/>
          <w:lang w:val="da-DK"/>
        </w:rPr>
        <w:t xml:space="preserve"> </w:t>
      </w:r>
      <w:r w:rsidRPr="00ED7770">
        <w:rPr>
          <w:sz w:val="24"/>
          <w:lang w:val="da-DK"/>
        </w:rPr>
        <w:t>§</w:t>
      </w:r>
      <w:r w:rsidRPr="00ED7770">
        <w:rPr>
          <w:spacing w:val="-1"/>
          <w:sz w:val="24"/>
          <w:lang w:val="da-DK"/>
        </w:rPr>
        <w:t xml:space="preserve"> </w:t>
      </w:r>
      <w:r w:rsidRPr="00ED7770">
        <w:rPr>
          <w:sz w:val="24"/>
          <w:lang w:val="da-DK"/>
        </w:rPr>
        <w:t>41</w:t>
      </w:r>
      <w:r w:rsidRPr="00ED7770">
        <w:rPr>
          <w:spacing w:val="-1"/>
          <w:sz w:val="24"/>
          <w:lang w:val="da-DK"/>
        </w:rPr>
        <w:t xml:space="preserve"> </w:t>
      </w:r>
      <w:r w:rsidRPr="00ED7770">
        <w:rPr>
          <w:sz w:val="24"/>
          <w:lang w:val="da-DK"/>
        </w:rPr>
        <w:t>a</w:t>
      </w:r>
      <w:r w:rsidRPr="00ED7770">
        <w:rPr>
          <w:spacing w:val="-1"/>
          <w:sz w:val="24"/>
          <w:lang w:val="da-DK"/>
        </w:rPr>
        <w:t xml:space="preserve"> </w:t>
      </w:r>
      <w:r w:rsidRPr="00ED7770">
        <w:rPr>
          <w:sz w:val="24"/>
          <w:lang w:val="da-DK"/>
        </w:rPr>
        <w:t>i</w:t>
      </w:r>
      <w:r w:rsidRPr="00ED7770">
        <w:rPr>
          <w:spacing w:val="-1"/>
          <w:sz w:val="24"/>
          <w:lang w:val="da-DK"/>
        </w:rPr>
        <w:t xml:space="preserve"> </w:t>
      </w:r>
      <w:r w:rsidRPr="00ED7770">
        <w:rPr>
          <w:sz w:val="24"/>
          <w:lang w:val="da-DK"/>
        </w:rPr>
        <w:t>lov</w:t>
      </w:r>
      <w:r w:rsidRPr="00ED7770">
        <w:rPr>
          <w:spacing w:val="-1"/>
          <w:sz w:val="24"/>
          <w:lang w:val="da-DK"/>
        </w:rPr>
        <w:t xml:space="preserve"> </w:t>
      </w:r>
      <w:r w:rsidRPr="00ED7770">
        <w:rPr>
          <w:sz w:val="24"/>
          <w:lang w:val="da-DK"/>
        </w:rPr>
        <w:t>om</w:t>
      </w:r>
      <w:r w:rsidRPr="00ED7770">
        <w:rPr>
          <w:spacing w:val="-1"/>
          <w:sz w:val="24"/>
          <w:lang w:val="da-DK"/>
        </w:rPr>
        <w:t xml:space="preserve"> </w:t>
      </w:r>
      <w:r w:rsidRPr="00ED7770">
        <w:rPr>
          <w:sz w:val="24"/>
          <w:lang w:val="da-DK"/>
        </w:rPr>
        <w:t>gasforsyning</w:t>
      </w:r>
      <w:r w:rsidRPr="00ED7770">
        <w:rPr>
          <w:spacing w:val="-1"/>
          <w:sz w:val="24"/>
          <w:lang w:val="da-DK"/>
        </w:rPr>
        <w:t xml:space="preserve"> </w:t>
      </w:r>
      <w:r w:rsidRPr="00ED7770">
        <w:rPr>
          <w:sz w:val="24"/>
          <w:lang w:val="da-DK"/>
        </w:rPr>
        <w:t>og</w:t>
      </w:r>
      <w:r w:rsidRPr="00ED7770">
        <w:rPr>
          <w:spacing w:val="-1"/>
          <w:sz w:val="24"/>
          <w:lang w:val="da-DK"/>
        </w:rPr>
        <w:t xml:space="preserve"> </w:t>
      </w:r>
      <w:r w:rsidRPr="00ED7770">
        <w:rPr>
          <w:sz w:val="24"/>
          <w:lang w:val="da-DK"/>
        </w:rPr>
        <w:t>Europa-Parlamentets</w:t>
      </w:r>
      <w:r w:rsidRPr="00ED7770">
        <w:rPr>
          <w:spacing w:val="-1"/>
          <w:sz w:val="24"/>
          <w:lang w:val="da-DK"/>
        </w:rPr>
        <w:t xml:space="preserve"> </w:t>
      </w:r>
      <w:r w:rsidRPr="00ED7770">
        <w:rPr>
          <w:sz w:val="24"/>
          <w:lang w:val="da-DK"/>
        </w:rPr>
        <w:t>og</w:t>
      </w:r>
      <w:r w:rsidRPr="00ED7770">
        <w:rPr>
          <w:spacing w:val="-1"/>
          <w:sz w:val="24"/>
          <w:lang w:val="da-DK"/>
        </w:rPr>
        <w:t xml:space="preserve"> </w:t>
      </w:r>
      <w:r w:rsidRPr="000D10F9">
        <w:rPr>
          <w:sz w:val="24"/>
          <w:lang w:val="da-DK"/>
        </w:rPr>
        <w:t>Europa-Parlamentets og Rådets forordning (EU) nr. 1789/2024 af 13. juni 2024 om de indre markeder for vedvarende gas, naturgas og brint, om ændring af forordning (EU) nr. 1227/2011, (EU) 2017/1938, (EU) 2019/942 og (EU) 2022/869 og afgørelse (EU) 2017/684 og om ophævelse af forordning (EF) nr. 715/2009</w:t>
      </w:r>
      <w:r>
        <w:rPr>
          <w:sz w:val="24"/>
          <w:lang w:val="da-DK"/>
        </w:rPr>
        <w:t xml:space="preserve"> </w:t>
      </w:r>
      <w:r w:rsidRPr="000D10F9">
        <w:rPr>
          <w:sz w:val="24"/>
          <w:lang w:val="da-DK"/>
        </w:rPr>
        <w:t>samt forordninger udstedt i medfør heraf.</w:t>
      </w:r>
    </w:p>
    <w:p w14:paraId="69D1C893" w14:textId="77777777" w:rsidR="00E54C26" w:rsidRPr="00951DDA" w:rsidRDefault="00E54C26" w:rsidP="00E54C26">
      <w:pPr>
        <w:pStyle w:val="Listeafsnit"/>
        <w:numPr>
          <w:ilvl w:val="0"/>
          <w:numId w:val="6"/>
        </w:numPr>
        <w:spacing w:before="5" w:line="249" w:lineRule="auto"/>
        <w:ind w:right="107"/>
        <w:contextualSpacing w:val="0"/>
        <w:jc w:val="both"/>
        <w:rPr>
          <w:ins w:id="20" w:author="Jakob Schmidth" w:date="2025-10-31T10:55:00Z"/>
          <w:sz w:val="24"/>
          <w:lang w:val="da-DK"/>
        </w:rPr>
      </w:pPr>
      <w:ins w:id="21" w:author="Jakob Schmidth" w:date="2025-10-31T10:55:00Z">
        <w:r>
          <w:rPr>
            <w:sz w:val="24"/>
            <w:szCs w:val="24"/>
            <w:lang w:val="da-DK"/>
          </w:rPr>
          <w:t>C</w:t>
        </w:r>
        <w:r w:rsidRPr="00951DDA">
          <w:rPr>
            <w:sz w:val="24"/>
            <w:szCs w:val="24"/>
            <w:lang w:val="da-DK"/>
          </w:rPr>
          <w:t>ertificering</w:t>
        </w:r>
        <w:r>
          <w:rPr>
            <w:sz w:val="24"/>
            <w:szCs w:val="24"/>
            <w:lang w:val="da-DK"/>
          </w:rPr>
          <w:t xml:space="preserve"> af brinttransmissionsselskab</w:t>
        </w:r>
        <w:r w:rsidRPr="00951DDA">
          <w:rPr>
            <w:sz w:val="24"/>
            <w:szCs w:val="24"/>
            <w:lang w:val="da-DK"/>
          </w:rPr>
          <w:t xml:space="preserve">, tilsyn og metodegodkendelse forbundet med udbud og salg af kapacitet og tarifmetoder, tilsynets udarbejdelse af indtægtsrammereguleringen og opstartsindtægtsrammeregulering </w:t>
        </w:r>
        <w:r>
          <w:rPr>
            <w:sz w:val="24"/>
            <w:szCs w:val="24"/>
            <w:lang w:val="da-DK"/>
          </w:rPr>
          <w:t>på baggrund af statslige driftsstøtteudbetalinger</w:t>
        </w:r>
        <w:r w:rsidRPr="00951DDA">
          <w:rPr>
            <w:sz w:val="24"/>
            <w:szCs w:val="24"/>
            <w:lang w:val="da-DK"/>
          </w:rPr>
          <w:t xml:space="preserve"> </w:t>
        </w:r>
        <w:r>
          <w:rPr>
            <w:sz w:val="24"/>
            <w:szCs w:val="24"/>
            <w:lang w:val="da-DK"/>
          </w:rPr>
          <w:t xml:space="preserve">samt øvrige opgaver der løses af Forsyningstilsynet </w:t>
        </w:r>
        <w:r w:rsidRPr="00951DDA">
          <w:rPr>
            <w:sz w:val="24"/>
            <w:szCs w:val="24"/>
            <w:lang w:val="da-DK"/>
          </w:rPr>
          <w:t xml:space="preserve">i forbindelse med </w:t>
        </w:r>
        <w:r w:rsidRPr="00F71B23">
          <w:rPr>
            <w:sz w:val="24"/>
            <w:szCs w:val="24"/>
            <w:lang w:val="da-DK"/>
          </w:rPr>
          <w:t>organisering, etablering og udbygning af brintforsyningen</w:t>
        </w:r>
        <w:r w:rsidRPr="00951DDA">
          <w:rPr>
            <w:sz w:val="24"/>
            <w:szCs w:val="24"/>
            <w:lang w:val="da-DK"/>
          </w:rPr>
          <w:t xml:space="preserve"> et marked for brint </w:t>
        </w:r>
        <w:r w:rsidRPr="00951DDA">
          <w:rPr>
            <w:sz w:val="24"/>
            <w:lang w:val="da-DK"/>
          </w:rPr>
          <w:t>jf.</w:t>
        </w:r>
        <w:r w:rsidRPr="00951DDA">
          <w:rPr>
            <w:spacing w:val="-1"/>
            <w:sz w:val="24"/>
            <w:lang w:val="da-DK"/>
          </w:rPr>
          <w:t xml:space="preserve"> </w:t>
        </w:r>
        <w:r w:rsidRPr="00951DDA">
          <w:rPr>
            <w:sz w:val="24"/>
            <w:lang w:val="da-DK"/>
          </w:rPr>
          <w:t>§</w:t>
        </w:r>
        <w:r w:rsidRPr="00951DDA">
          <w:rPr>
            <w:spacing w:val="-1"/>
            <w:sz w:val="24"/>
            <w:lang w:val="da-DK"/>
          </w:rPr>
          <w:t xml:space="preserve"> 2 </w:t>
        </w:r>
        <w:r w:rsidRPr="00951DDA">
          <w:rPr>
            <w:sz w:val="24"/>
            <w:lang w:val="da-DK"/>
          </w:rPr>
          <w:t>a</w:t>
        </w:r>
        <w:r w:rsidRPr="00951DDA">
          <w:rPr>
            <w:spacing w:val="-1"/>
            <w:sz w:val="24"/>
            <w:lang w:val="da-DK"/>
          </w:rPr>
          <w:t xml:space="preserve"> </w:t>
        </w:r>
        <w:r w:rsidRPr="00951DDA">
          <w:rPr>
            <w:sz w:val="24"/>
            <w:lang w:val="da-DK"/>
          </w:rPr>
          <w:t>i</w:t>
        </w:r>
        <w:r w:rsidRPr="00951DDA">
          <w:rPr>
            <w:spacing w:val="-1"/>
            <w:sz w:val="24"/>
            <w:lang w:val="da-DK"/>
          </w:rPr>
          <w:t xml:space="preserve"> </w:t>
        </w:r>
        <w:r w:rsidRPr="00951DDA">
          <w:rPr>
            <w:sz w:val="24"/>
            <w:lang w:val="da-DK"/>
          </w:rPr>
          <w:t>lov</w:t>
        </w:r>
        <w:r w:rsidRPr="00951DDA">
          <w:rPr>
            <w:spacing w:val="-1"/>
            <w:sz w:val="24"/>
            <w:lang w:val="da-DK"/>
          </w:rPr>
          <w:t xml:space="preserve"> </w:t>
        </w:r>
        <w:r w:rsidRPr="00951DDA">
          <w:rPr>
            <w:sz w:val="24"/>
            <w:lang w:val="da-DK"/>
          </w:rPr>
          <w:t>om</w:t>
        </w:r>
        <w:r w:rsidRPr="00951DDA">
          <w:rPr>
            <w:spacing w:val="-1"/>
            <w:sz w:val="24"/>
            <w:lang w:val="da-DK"/>
          </w:rPr>
          <w:t xml:space="preserve"> </w:t>
        </w:r>
        <w:r w:rsidRPr="00951DDA">
          <w:rPr>
            <w:sz w:val="24"/>
            <w:lang w:val="da-DK"/>
          </w:rPr>
          <w:t>gasforsyning</w:t>
        </w:r>
        <w:r>
          <w:rPr>
            <w:spacing w:val="-1"/>
            <w:sz w:val="24"/>
            <w:lang w:val="da-DK"/>
          </w:rPr>
          <w:t>,</w:t>
        </w:r>
        <w:r w:rsidRPr="00951DDA">
          <w:rPr>
            <w:spacing w:val="-1"/>
            <w:sz w:val="24"/>
            <w:lang w:val="da-DK"/>
          </w:rPr>
          <w:t xml:space="preserve"> </w:t>
        </w:r>
        <w:r w:rsidRPr="00951DDA">
          <w:rPr>
            <w:sz w:val="24"/>
            <w:lang w:val="da-DK"/>
          </w:rPr>
          <w:t>Europa-Parlamentets</w:t>
        </w:r>
        <w:r w:rsidRPr="00951DDA">
          <w:rPr>
            <w:spacing w:val="-1"/>
            <w:sz w:val="24"/>
            <w:lang w:val="da-DK"/>
          </w:rPr>
          <w:t xml:space="preserve"> </w:t>
        </w:r>
        <w:r w:rsidRPr="00951DDA">
          <w:rPr>
            <w:sz w:val="24"/>
            <w:lang w:val="da-DK"/>
          </w:rPr>
          <w:t>og</w:t>
        </w:r>
        <w:r w:rsidRPr="00951DDA">
          <w:rPr>
            <w:spacing w:val="-1"/>
            <w:sz w:val="24"/>
            <w:lang w:val="da-DK"/>
          </w:rPr>
          <w:t xml:space="preserve"> </w:t>
        </w:r>
        <w:r w:rsidRPr="00951DDA">
          <w:rPr>
            <w:sz w:val="24"/>
            <w:lang w:val="da-DK"/>
          </w:rPr>
          <w:t>Europa-Parlamentets og Rådets forordning (EU) nr. 1789/2024 af 13. juni 2024 om de indre markeder for vedvarende gas, naturgas og brint, om ændring af forordning (EU) nr. 1227/2011, (EU) 2017/1938, (EU) 2019/942 og (EU) 2022/869 og afgørelse (EU) 2017/684 og om ophævelse af forordning (EF) nr. 715/2009</w:t>
        </w:r>
        <w:r>
          <w:rPr>
            <w:sz w:val="24"/>
            <w:lang w:val="da-DK"/>
          </w:rPr>
          <w:t>,</w:t>
        </w:r>
        <w:r w:rsidRPr="00951DDA">
          <w:rPr>
            <w:sz w:val="24"/>
            <w:lang w:val="da-DK"/>
          </w:rPr>
          <w:t xml:space="preserve"> forordninger udstedt i medfør heraf, samt efter bekendtgørelse om tilslutning til det sammenkoblede brintsystem</w:t>
        </w:r>
        <w:r>
          <w:rPr>
            <w:sz w:val="24"/>
            <w:lang w:val="da-DK"/>
          </w:rPr>
          <w:t xml:space="preserve"> og bekendtgørelse </w:t>
        </w:r>
        <w:r w:rsidRPr="00951DDA">
          <w:rPr>
            <w:sz w:val="24"/>
            <w:lang w:val="da-DK"/>
          </w:rPr>
          <w:t>om organisering af brintmarkedet og adgang til brinttransmissions- og brintdistributionssystemer</w:t>
        </w:r>
        <w:r>
          <w:rPr>
            <w:sz w:val="24"/>
            <w:lang w:val="da-DK"/>
          </w:rPr>
          <w:t>.</w:t>
        </w:r>
      </w:ins>
    </w:p>
    <w:p w14:paraId="56432612" w14:textId="77777777" w:rsidR="002C6EA9" w:rsidRPr="00000ACE" w:rsidRDefault="002C6EA9" w:rsidP="002C6EA9">
      <w:pPr>
        <w:rPr>
          <w:lang w:val="da-DK"/>
        </w:rPr>
      </w:pPr>
    </w:p>
    <w:p w14:paraId="69185E46" w14:textId="77777777" w:rsidR="002C6EA9" w:rsidRPr="00ED7770" w:rsidRDefault="002C6EA9" w:rsidP="002C6EA9">
      <w:pPr>
        <w:pStyle w:val="Brdtekst"/>
        <w:spacing w:before="123" w:line="249" w:lineRule="auto"/>
        <w:ind w:right="112" w:firstLine="200"/>
        <w:rPr>
          <w:lang w:val="da-DK"/>
        </w:rPr>
      </w:pPr>
      <w:bookmarkStart w:id="22" w:name="§_3"/>
      <w:bookmarkEnd w:id="22"/>
      <w:r w:rsidRPr="00ED7770">
        <w:rPr>
          <w:b/>
          <w:lang w:val="da-DK"/>
        </w:rPr>
        <w:t>§</w:t>
      </w:r>
      <w:r w:rsidRPr="00ED7770">
        <w:rPr>
          <w:b/>
          <w:spacing w:val="-5"/>
          <w:lang w:val="da-DK"/>
        </w:rPr>
        <w:t xml:space="preserve"> </w:t>
      </w:r>
      <w:r w:rsidRPr="00ED7770">
        <w:rPr>
          <w:b/>
          <w:lang w:val="da-DK"/>
        </w:rPr>
        <w:t>3.</w:t>
      </w:r>
      <w:r w:rsidRPr="00ED7770">
        <w:rPr>
          <w:b/>
          <w:spacing w:val="-5"/>
          <w:lang w:val="da-DK"/>
        </w:rPr>
        <w:t xml:space="preserve"> </w:t>
      </w:r>
      <w:r w:rsidRPr="00ED7770">
        <w:rPr>
          <w:lang w:val="da-DK"/>
        </w:rPr>
        <w:t>Transmissionsselskaber,</w:t>
      </w:r>
      <w:r w:rsidRPr="00ED7770">
        <w:rPr>
          <w:spacing w:val="-5"/>
          <w:lang w:val="da-DK"/>
        </w:rPr>
        <w:t xml:space="preserve"> </w:t>
      </w:r>
      <w:r w:rsidRPr="00ED7770">
        <w:rPr>
          <w:lang w:val="da-DK"/>
        </w:rPr>
        <w:t>transmissionssystemejere,</w:t>
      </w:r>
      <w:r w:rsidRPr="00ED7770">
        <w:rPr>
          <w:spacing w:val="-5"/>
          <w:lang w:val="da-DK"/>
        </w:rPr>
        <w:t xml:space="preserve"> </w:t>
      </w:r>
      <w:r w:rsidRPr="00ED7770">
        <w:rPr>
          <w:lang w:val="da-DK"/>
        </w:rPr>
        <w:t>systemoperatører</w:t>
      </w:r>
      <w:r w:rsidRPr="00ED7770">
        <w:rPr>
          <w:spacing w:val="-5"/>
          <w:lang w:val="da-DK"/>
        </w:rPr>
        <w:t xml:space="preserve"> </w:t>
      </w:r>
      <w:r w:rsidRPr="00ED7770">
        <w:rPr>
          <w:lang w:val="da-DK"/>
        </w:rPr>
        <w:t>skal</w:t>
      </w:r>
      <w:r w:rsidRPr="00ED7770">
        <w:rPr>
          <w:spacing w:val="-5"/>
          <w:lang w:val="da-DK"/>
        </w:rPr>
        <w:t xml:space="preserve"> </w:t>
      </w:r>
      <w:r w:rsidRPr="00ED7770">
        <w:rPr>
          <w:lang w:val="da-DK"/>
        </w:rPr>
        <w:t>betale</w:t>
      </w:r>
      <w:r w:rsidRPr="00ED7770">
        <w:rPr>
          <w:spacing w:val="-5"/>
          <w:lang w:val="da-DK"/>
        </w:rPr>
        <w:t xml:space="preserve"> </w:t>
      </w:r>
      <w:r w:rsidRPr="00ED7770">
        <w:rPr>
          <w:lang w:val="da-DK"/>
        </w:rPr>
        <w:t>det</w:t>
      </w:r>
      <w:r w:rsidRPr="00ED7770">
        <w:rPr>
          <w:spacing w:val="-5"/>
          <w:lang w:val="da-DK"/>
        </w:rPr>
        <w:t xml:space="preserve"> </w:t>
      </w:r>
      <w:r w:rsidRPr="00ED7770">
        <w:rPr>
          <w:lang w:val="da-DK"/>
        </w:rPr>
        <w:t>i</w:t>
      </w:r>
      <w:r w:rsidRPr="00ED7770">
        <w:rPr>
          <w:spacing w:val="-5"/>
          <w:lang w:val="da-DK"/>
        </w:rPr>
        <w:t xml:space="preserve"> </w:t>
      </w:r>
      <w:r w:rsidRPr="00ED7770">
        <w:rPr>
          <w:lang w:val="da-DK"/>
        </w:rPr>
        <w:t>stk.</w:t>
      </w:r>
      <w:r w:rsidRPr="00ED7770">
        <w:rPr>
          <w:spacing w:val="-5"/>
          <w:lang w:val="da-DK"/>
        </w:rPr>
        <w:t xml:space="preserve"> </w:t>
      </w:r>
      <w:r w:rsidRPr="00ED7770">
        <w:rPr>
          <w:lang w:val="da-DK"/>
        </w:rPr>
        <w:t>2</w:t>
      </w:r>
      <w:r w:rsidRPr="00ED7770">
        <w:rPr>
          <w:spacing w:val="-5"/>
          <w:lang w:val="da-DK"/>
        </w:rPr>
        <w:t xml:space="preserve"> </w:t>
      </w:r>
      <w:r w:rsidRPr="00ED7770">
        <w:rPr>
          <w:lang w:val="da-DK"/>
        </w:rPr>
        <w:t>fastsatte gebyr til dækning af Forsyningstilsynets omkostninger til:</w:t>
      </w:r>
    </w:p>
    <w:p w14:paraId="66E5862F" w14:textId="7C687EBC" w:rsidR="002C6EA9" w:rsidRPr="00ED7770" w:rsidRDefault="002C6EA9" w:rsidP="002C6EA9">
      <w:pPr>
        <w:pStyle w:val="Listeafsnit"/>
        <w:numPr>
          <w:ilvl w:val="0"/>
          <w:numId w:val="5"/>
        </w:numPr>
        <w:tabs>
          <w:tab w:val="left" w:pos="509"/>
        </w:tabs>
        <w:spacing w:before="2"/>
        <w:ind w:left="509" w:hanging="399"/>
        <w:contextualSpacing w:val="0"/>
        <w:jc w:val="both"/>
        <w:rPr>
          <w:sz w:val="24"/>
          <w:lang w:val="da-DK"/>
        </w:rPr>
      </w:pPr>
      <w:r w:rsidRPr="00ED7770">
        <w:rPr>
          <w:sz w:val="24"/>
          <w:lang w:val="da-DK"/>
        </w:rPr>
        <w:t>Tilsyn</w:t>
      </w:r>
      <w:r w:rsidRPr="00ED7770">
        <w:rPr>
          <w:spacing w:val="-1"/>
          <w:sz w:val="24"/>
          <w:lang w:val="da-DK"/>
        </w:rPr>
        <w:t xml:space="preserve"> </w:t>
      </w:r>
      <w:r w:rsidRPr="00ED7770">
        <w:rPr>
          <w:sz w:val="24"/>
          <w:lang w:val="da-DK"/>
        </w:rPr>
        <w:t>med priser</w:t>
      </w:r>
      <w:r>
        <w:rPr>
          <w:sz w:val="24"/>
          <w:lang w:val="da-DK"/>
        </w:rPr>
        <w:t xml:space="preserve">, </w:t>
      </w:r>
      <w:ins w:id="23" w:author="Jakob Schmidth" w:date="2025-10-31T10:56:00Z">
        <w:r w:rsidR="00E54C26">
          <w:rPr>
            <w:sz w:val="24"/>
            <w:lang w:val="da-DK"/>
          </w:rPr>
          <w:t>vilkår</w:t>
        </w:r>
      </w:ins>
      <w:r w:rsidRPr="00ED7770">
        <w:rPr>
          <w:spacing w:val="-1"/>
          <w:sz w:val="24"/>
          <w:lang w:val="da-DK"/>
        </w:rPr>
        <w:t xml:space="preserve"> </w:t>
      </w:r>
      <w:r w:rsidRPr="00ED7770">
        <w:rPr>
          <w:sz w:val="24"/>
          <w:lang w:val="da-DK"/>
        </w:rPr>
        <w:t>og betingelser</w:t>
      </w:r>
      <w:r w:rsidRPr="00ED7770">
        <w:rPr>
          <w:spacing w:val="-1"/>
          <w:sz w:val="24"/>
          <w:lang w:val="da-DK"/>
        </w:rPr>
        <w:t xml:space="preserve"> </w:t>
      </w:r>
      <w:r w:rsidRPr="00ED7770">
        <w:rPr>
          <w:sz w:val="24"/>
          <w:lang w:val="da-DK"/>
        </w:rPr>
        <w:t>for ydelser</w:t>
      </w:r>
      <w:r w:rsidRPr="00ED7770">
        <w:rPr>
          <w:spacing w:val="-1"/>
          <w:sz w:val="24"/>
          <w:lang w:val="da-DK"/>
        </w:rPr>
        <w:t xml:space="preserve"> </w:t>
      </w:r>
      <w:r w:rsidRPr="00ED7770">
        <w:rPr>
          <w:sz w:val="24"/>
          <w:lang w:val="da-DK"/>
        </w:rPr>
        <w:t>efter §</w:t>
      </w:r>
      <w:r w:rsidRPr="00ED7770">
        <w:rPr>
          <w:spacing w:val="-1"/>
          <w:sz w:val="24"/>
          <w:lang w:val="da-DK"/>
        </w:rPr>
        <w:t xml:space="preserve"> </w:t>
      </w:r>
      <w:r w:rsidRPr="00ED7770">
        <w:rPr>
          <w:sz w:val="24"/>
          <w:lang w:val="da-DK"/>
        </w:rPr>
        <w:t>38, jf.</w:t>
      </w:r>
      <w:r w:rsidRPr="00ED7770">
        <w:rPr>
          <w:spacing w:val="-1"/>
          <w:sz w:val="24"/>
          <w:lang w:val="da-DK"/>
        </w:rPr>
        <w:t xml:space="preserve"> </w:t>
      </w:r>
      <w:r w:rsidRPr="00ED7770">
        <w:rPr>
          <w:sz w:val="24"/>
          <w:lang w:val="da-DK"/>
        </w:rPr>
        <w:t>§ 38,</w:t>
      </w:r>
      <w:r w:rsidRPr="00ED7770">
        <w:rPr>
          <w:spacing w:val="-1"/>
          <w:sz w:val="24"/>
          <w:lang w:val="da-DK"/>
        </w:rPr>
        <w:t xml:space="preserve"> </w:t>
      </w:r>
      <w:r w:rsidRPr="00ED7770">
        <w:rPr>
          <w:sz w:val="24"/>
          <w:lang w:val="da-DK"/>
        </w:rPr>
        <w:t>stk. 4,</w:t>
      </w:r>
      <w:r w:rsidRPr="00ED7770">
        <w:rPr>
          <w:spacing w:val="-1"/>
          <w:sz w:val="24"/>
          <w:lang w:val="da-DK"/>
        </w:rPr>
        <w:t xml:space="preserve"> </w:t>
      </w:r>
      <w:r w:rsidRPr="00ED7770">
        <w:rPr>
          <w:sz w:val="24"/>
          <w:lang w:val="da-DK"/>
        </w:rPr>
        <w:t>i lov</w:t>
      </w:r>
      <w:r w:rsidRPr="00ED7770">
        <w:rPr>
          <w:spacing w:val="-1"/>
          <w:sz w:val="24"/>
          <w:lang w:val="da-DK"/>
        </w:rPr>
        <w:t xml:space="preserve"> </w:t>
      </w:r>
      <w:r w:rsidRPr="00ED7770">
        <w:rPr>
          <w:sz w:val="24"/>
          <w:lang w:val="da-DK"/>
        </w:rPr>
        <w:t xml:space="preserve">om </w:t>
      </w:r>
      <w:r w:rsidRPr="00ED7770">
        <w:rPr>
          <w:spacing w:val="-2"/>
          <w:sz w:val="24"/>
          <w:lang w:val="da-DK"/>
        </w:rPr>
        <w:t>gasforsyning.</w:t>
      </w:r>
    </w:p>
    <w:p w14:paraId="0E59A25A" w14:textId="01DB4FE6" w:rsidR="002C6EA9" w:rsidRPr="000D047C" w:rsidRDefault="002C6EA9" w:rsidP="002C6EA9">
      <w:pPr>
        <w:pStyle w:val="Listeafsnit"/>
        <w:numPr>
          <w:ilvl w:val="0"/>
          <w:numId w:val="5"/>
        </w:numPr>
        <w:spacing w:before="67" w:line="249" w:lineRule="auto"/>
        <w:ind w:right="105"/>
        <w:contextualSpacing w:val="0"/>
        <w:jc w:val="both"/>
        <w:rPr>
          <w:sz w:val="24"/>
          <w:lang w:val="da-DK"/>
        </w:rPr>
      </w:pPr>
      <w:r w:rsidRPr="000D047C">
        <w:rPr>
          <w:sz w:val="24"/>
          <w:lang w:val="da-DK"/>
        </w:rPr>
        <w:t>Behandling</w:t>
      </w:r>
      <w:r w:rsidRPr="000D047C">
        <w:rPr>
          <w:spacing w:val="-1"/>
          <w:sz w:val="24"/>
          <w:lang w:val="da-DK"/>
        </w:rPr>
        <w:t xml:space="preserve"> </w:t>
      </w:r>
      <w:r w:rsidRPr="000D047C">
        <w:rPr>
          <w:sz w:val="24"/>
          <w:lang w:val="da-DK"/>
        </w:rPr>
        <w:t>af</w:t>
      </w:r>
      <w:r w:rsidRPr="000D047C">
        <w:rPr>
          <w:spacing w:val="-1"/>
          <w:sz w:val="24"/>
          <w:lang w:val="da-DK"/>
        </w:rPr>
        <w:t xml:space="preserve"> </w:t>
      </w:r>
      <w:r w:rsidRPr="000D047C">
        <w:rPr>
          <w:sz w:val="24"/>
          <w:lang w:val="da-DK"/>
        </w:rPr>
        <w:t>sager</w:t>
      </w:r>
      <w:r w:rsidRPr="000D047C">
        <w:rPr>
          <w:spacing w:val="-1"/>
          <w:sz w:val="24"/>
          <w:lang w:val="da-DK"/>
        </w:rPr>
        <w:t xml:space="preserve"> </w:t>
      </w:r>
      <w:r w:rsidRPr="000D047C">
        <w:rPr>
          <w:sz w:val="24"/>
          <w:lang w:val="da-DK"/>
        </w:rPr>
        <w:t>vedrørende</w:t>
      </w:r>
      <w:r w:rsidRPr="000D047C">
        <w:rPr>
          <w:spacing w:val="-1"/>
          <w:sz w:val="24"/>
          <w:lang w:val="da-DK"/>
        </w:rPr>
        <w:t xml:space="preserve"> </w:t>
      </w:r>
      <w:r w:rsidRPr="000D047C">
        <w:rPr>
          <w:sz w:val="24"/>
          <w:lang w:val="da-DK"/>
        </w:rPr>
        <w:t>priser</w:t>
      </w:r>
      <w:r>
        <w:rPr>
          <w:sz w:val="24"/>
          <w:lang w:val="da-DK"/>
        </w:rPr>
        <w:t xml:space="preserve">, </w:t>
      </w:r>
      <w:ins w:id="24" w:author="Jakob Schmidth" w:date="2025-10-31T10:56:00Z">
        <w:r w:rsidR="00E54C26">
          <w:rPr>
            <w:sz w:val="24"/>
            <w:lang w:val="da-DK"/>
          </w:rPr>
          <w:t>vilkår</w:t>
        </w:r>
      </w:ins>
      <w:r w:rsidRPr="000D047C">
        <w:rPr>
          <w:sz w:val="24"/>
          <w:lang w:val="da-DK"/>
        </w:rPr>
        <w:t xml:space="preserve"> og</w:t>
      </w:r>
      <w:r w:rsidRPr="000D047C">
        <w:rPr>
          <w:spacing w:val="-1"/>
          <w:sz w:val="24"/>
          <w:lang w:val="da-DK"/>
        </w:rPr>
        <w:t xml:space="preserve"> </w:t>
      </w:r>
      <w:del w:id="25" w:author="Jakob Schmidth" w:date="2025-10-31T10:57:00Z">
        <w:r w:rsidR="00E54C26" w:rsidDel="00E54C26">
          <w:rPr>
            <w:spacing w:val="-1"/>
            <w:sz w:val="24"/>
            <w:lang w:val="da-DK"/>
          </w:rPr>
          <w:delText>leverings</w:delText>
        </w:r>
      </w:del>
      <w:r w:rsidRPr="000D047C">
        <w:rPr>
          <w:sz w:val="24"/>
          <w:lang w:val="da-DK"/>
        </w:rPr>
        <w:t>betingelser,</w:t>
      </w:r>
      <w:r w:rsidRPr="000D047C">
        <w:rPr>
          <w:spacing w:val="-1"/>
          <w:sz w:val="24"/>
          <w:lang w:val="da-DK"/>
        </w:rPr>
        <w:t xml:space="preserve"> </w:t>
      </w:r>
      <w:r w:rsidRPr="000D047C">
        <w:rPr>
          <w:sz w:val="24"/>
          <w:lang w:val="da-DK"/>
        </w:rPr>
        <w:t>jf.</w:t>
      </w:r>
      <w:r w:rsidRPr="000D047C">
        <w:rPr>
          <w:spacing w:val="-1"/>
          <w:sz w:val="24"/>
          <w:lang w:val="da-DK"/>
        </w:rPr>
        <w:t xml:space="preserve"> </w:t>
      </w:r>
      <w:r w:rsidRPr="000D047C">
        <w:rPr>
          <w:sz w:val="24"/>
          <w:lang w:val="da-DK"/>
        </w:rPr>
        <w:t>§ 41</w:t>
      </w:r>
      <w:r w:rsidRPr="000D047C">
        <w:rPr>
          <w:spacing w:val="-1"/>
          <w:sz w:val="24"/>
          <w:lang w:val="da-DK"/>
        </w:rPr>
        <w:t xml:space="preserve"> </w:t>
      </w:r>
      <w:r w:rsidRPr="000D047C">
        <w:rPr>
          <w:sz w:val="24"/>
          <w:lang w:val="da-DK"/>
        </w:rPr>
        <w:t>i</w:t>
      </w:r>
      <w:r w:rsidRPr="000D047C">
        <w:rPr>
          <w:spacing w:val="-1"/>
          <w:sz w:val="24"/>
          <w:lang w:val="da-DK"/>
        </w:rPr>
        <w:t xml:space="preserve"> </w:t>
      </w:r>
      <w:r w:rsidRPr="000D047C">
        <w:rPr>
          <w:sz w:val="24"/>
          <w:lang w:val="da-DK"/>
        </w:rPr>
        <w:t>lov</w:t>
      </w:r>
      <w:r w:rsidRPr="000D047C">
        <w:rPr>
          <w:spacing w:val="-1"/>
          <w:sz w:val="24"/>
          <w:lang w:val="da-DK"/>
        </w:rPr>
        <w:t xml:space="preserve"> </w:t>
      </w:r>
      <w:r w:rsidRPr="000D047C">
        <w:rPr>
          <w:sz w:val="24"/>
          <w:lang w:val="da-DK"/>
        </w:rPr>
        <w:t xml:space="preserve">om </w:t>
      </w:r>
      <w:r w:rsidRPr="000D047C">
        <w:rPr>
          <w:spacing w:val="-2"/>
          <w:sz w:val="24"/>
          <w:lang w:val="da-DK"/>
        </w:rPr>
        <w:t>gasforsyning.</w:t>
      </w:r>
    </w:p>
    <w:p w14:paraId="1FB6120A" w14:textId="77777777" w:rsidR="002C6EA9" w:rsidRPr="000D047C" w:rsidRDefault="002C6EA9" w:rsidP="002C6EA9">
      <w:pPr>
        <w:pStyle w:val="Listeafsnit"/>
        <w:numPr>
          <w:ilvl w:val="0"/>
          <w:numId w:val="5"/>
        </w:numPr>
        <w:spacing w:before="67" w:line="249" w:lineRule="auto"/>
        <w:ind w:right="105"/>
        <w:contextualSpacing w:val="0"/>
        <w:jc w:val="both"/>
        <w:rPr>
          <w:sz w:val="24"/>
          <w:lang w:val="da-DK"/>
        </w:rPr>
      </w:pPr>
      <w:r w:rsidRPr="000D047C">
        <w:rPr>
          <w:sz w:val="24"/>
          <w:lang w:val="da-DK"/>
        </w:rPr>
        <w:t>Oprettelse af et offentligt tilgængeligt register over anmeldte tariffer, b</w:t>
      </w:r>
      <w:r>
        <w:rPr>
          <w:sz w:val="24"/>
          <w:lang w:val="da-DK"/>
        </w:rPr>
        <w:t>etingelser m.v. og offentliggø</w:t>
      </w:r>
      <w:r w:rsidRPr="000D047C">
        <w:rPr>
          <w:sz w:val="24"/>
          <w:lang w:val="da-DK"/>
        </w:rPr>
        <w:t>relse af et repræsentativt udsnit mindst 1 gang årligt, jf. § 42 a i lov om gasforsyning.</w:t>
      </w:r>
    </w:p>
    <w:p w14:paraId="26DEDE14" w14:textId="77777777" w:rsidR="002C6EA9" w:rsidRPr="00ED7770" w:rsidRDefault="002C6EA9" w:rsidP="002C6EA9">
      <w:pPr>
        <w:pStyle w:val="Listeafsnit"/>
        <w:numPr>
          <w:ilvl w:val="0"/>
          <w:numId w:val="5"/>
        </w:numPr>
        <w:tabs>
          <w:tab w:val="left" w:pos="509"/>
        </w:tabs>
        <w:spacing w:before="2"/>
        <w:ind w:left="509" w:hanging="399"/>
        <w:contextualSpacing w:val="0"/>
        <w:jc w:val="both"/>
        <w:rPr>
          <w:sz w:val="24"/>
          <w:lang w:val="da-DK"/>
        </w:rPr>
      </w:pPr>
      <w:r w:rsidRPr="00ED7770">
        <w:rPr>
          <w:sz w:val="24"/>
          <w:lang w:val="da-DK"/>
        </w:rPr>
        <w:t xml:space="preserve">Analysearbejde efter § 42 a, stk. 3, i lov om </w:t>
      </w:r>
      <w:r w:rsidRPr="00ED7770">
        <w:rPr>
          <w:spacing w:val="-2"/>
          <w:sz w:val="24"/>
          <w:lang w:val="da-DK"/>
        </w:rPr>
        <w:t>gasforsyning.</w:t>
      </w:r>
    </w:p>
    <w:p w14:paraId="4EFA73F1" w14:textId="77777777" w:rsidR="002C6EA9" w:rsidRPr="003A669D" w:rsidRDefault="002C6EA9" w:rsidP="002C6EA9">
      <w:pPr>
        <w:pStyle w:val="Listeafsnit"/>
        <w:numPr>
          <w:ilvl w:val="0"/>
          <w:numId w:val="5"/>
        </w:numPr>
        <w:spacing w:before="2"/>
        <w:ind w:right="107"/>
        <w:contextualSpacing w:val="0"/>
        <w:rPr>
          <w:sz w:val="24"/>
        </w:rPr>
      </w:pPr>
      <w:r w:rsidRPr="00ED7770">
        <w:rPr>
          <w:sz w:val="24"/>
          <w:lang w:val="da-DK"/>
        </w:rPr>
        <w:t xml:space="preserve">Tilsyn med at aftaler, som </w:t>
      </w:r>
      <w:r>
        <w:rPr>
          <w:sz w:val="24"/>
          <w:lang w:val="da-DK"/>
        </w:rPr>
        <w:t>Energinet</w:t>
      </w:r>
      <w:r w:rsidRPr="00ED7770">
        <w:rPr>
          <w:sz w:val="24"/>
          <w:lang w:val="da-DK"/>
        </w:rPr>
        <w:t xml:space="preserve"> indgår med andre virksomheder, herunder koncernforbundne selskaber, indgås på markedsmæssige vilkår, jf. </w:t>
      </w:r>
      <w:r>
        <w:rPr>
          <w:sz w:val="24"/>
        </w:rPr>
        <w:t xml:space="preserve">§ </w:t>
      </w:r>
      <w:r>
        <w:rPr>
          <w:sz w:val="24"/>
          <w:lang w:val="da-DK"/>
        </w:rPr>
        <w:t>28 c</w:t>
      </w:r>
      <w:r>
        <w:rPr>
          <w:sz w:val="24"/>
        </w:rPr>
        <w:t xml:space="preserve"> i lov om </w:t>
      </w:r>
      <w:r>
        <w:rPr>
          <w:sz w:val="24"/>
          <w:lang w:val="da-DK"/>
        </w:rPr>
        <w:t>gas</w:t>
      </w:r>
      <w:proofErr w:type="spellStart"/>
      <w:r w:rsidRPr="00946F01">
        <w:rPr>
          <w:sz w:val="24"/>
        </w:rPr>
        <w:t>forsyning</w:t>
      </w:r>
      <w:proofErr w:type="spellEnd"/>
      <w:r w:rsidRPr="00946F01">
        <w:rPr>
          <w:sz w:val="24"/>
        </w:rPr>
        <w:t>.</w:t>
      </w:r>
    </w:p>
    <w:p w14:paraId="793EB3BF" w14:textId="3229C021" w:rsidR="002C6EA9" w:rsidRPr="00ED7770" w:rsidRDefault="002C6EA9" w:rsidP="002C6EA9">
      <w:pPr>
        <w:pStyle w:val="Brdtekst"/>
        <w:spacing w:before="35" w:line="271" w:lineRule="auto"/>
        <w:ind w:right="108" w:firstLine="200"/>
        <w:rPr>
          <w:lang w:val="da-DK"/>
        </w:rPr>
      </w:pPr>
      <w:r w:rsidRPr="00ED7770">
        <w:rPr>
          <w:i/>
          <w:lang w:val="da-DK"/>
        </w:rPr>
        <w:t>Stk.</w:t>
      </w:r>
      <w:r w:rsidRPr="00ED7770">
        <w:rPr>
          <w:i/>
          <w:spacing w:val="-2"/>
          <w:lang w:val="da-DK"/>
        </w:rPr>
        <w:t xml:space="preserve"> </w:t>
      </w:r>
      <w:r w:rsidRPr="00ED7770">
        <w:rPr>
          <w:i/>
          <w:lang w:val="da-DK"/>
        </w:rPr>
        <w:t>2.</w:t>
      </w:r>
      <w:r w:rsidRPr="00ED7770">
        <w:rPr>
          <w:i/>
          <w:spacing w:val="-2"/>
          <w:lang w:val="da-DK"/>
        </w:rPr>
        <w:t xml:space="preserve"> </w:t>
      </w:r>
      <w:r w:rsidRPr="00ED7770">
        <w:rPr>
          <w:lang w:val="da-DK"/>
        </w:rPr>
        <w:t>For</w:t>
      </w:r>
      <w:r w:rsidRPr="00ED7770">
        <w:rPr>
          <w:spacing w:val="-2"/>
          <w:lang w:val="da-DK"/>
        </w:rPr>
        <w:t xml:space="preserve"> </w:t>
      </w:r>
      <w:r w:rsidRPr="00ED7770">
        <w:rPr>
          <w:lang w:val="da-DK"/>
        </w:rPr>
        <w:t>betaling</w:t>
      </w:r>
      <w:r w:rsidRPr="00ED7770">
        <w:rPr>
          <w:spacing w:val="-2"/>
          <w:lang w:val="da-DK"/>
        </w:rPr>
        <w:t xml:space="preserve"> </w:t>
      </w:r>
      <w:r w:rsidRPr="00ED7770">
        <w:rPr>
          <w:lang w:val="da-DK"/>
        </w:rPr>
        <w:t>efter</w:t>
      </w:r>
      <w:r w:rsidRPr="00ED7770">
        <w:rPr>
          <w:spacing w:val="-2"/>
          <w:lang w:val="da-DK"/>
        </w:rPr>
        <w:t xml:space="preserve"> </w:t>
      </w:r>
      <w:r w:rsidRPr="00ED7770">
        <w:rPr>
          <w:lang w:val="da-DK"/>
        </w:rPr>
        <w:t>stk.</w:t>
      </w:r>
      <w:r w:rsidRPr="00ED7770">
        <w:rPr>
          <w:spacing w:val="-2"/>
          <w:lang w:val="da-DK"/>
        </w:rPr>
        <w:t xml:space="preserve"> </w:t>
      </w:r>
      <w:r w:rsidRPr="00ED7770">
        <w:rPr>
          <w:lang w:val="da-DK"/>
        </w:rPr>
        <w:t>1</w:t>
      </w:r>
      <w:r w:rsidRPr="00ED7770">
        <w:rPr>
          <w:spacing w:val="-2"/>
          <w:lang w:val="da-DK"/>
        </w:rPr>
        <w:t xml:space="preserve"> </w:t>
      </w:r>
      <w:r w:rsidRPr="00ED7770">
        <w:rPr>
          <w:lang w:val="da-DK"/>
        </w:rPr>
        <w:t>fastsættes</w:t>
      </w:r>
      <w:r w:rsidRPr="00ED7770">
        <w:rPr>
          <w:spacing w:val="-3"/>
          <w:lang w:val="da-DK"/>
        </w:rPr>
        <w:t xml:space="preserve"> </w:t>
      </w:r>
      <w:r w:rsidRPr="00ED7770">
        <w:rPr>
          <w:lang w:val="da-DK"/>
        </w:rPr>
        <w:t>følgende</w:t>
      </w:r>
      <w:r w:rsidRPr="00ED7770">
        <w:rPr>
          <w:spacing w:val="-2"/>
          <w:lang w:val="da-DK"/>
        </w:rPr>
        <w:t xml:space="preserve"> </w:t>
      </w:r>
      <w:r w:rsidRPr="00ED7770">
        <w:rPr>
          <w:lang w:val="da-DK"/>
        </w:rPr>
        <w:t>takster</w:t>
      </w:r>
      <w:r w:rsidRPr="00ED7770">
        <w:rPr>
          <w:spacing w:val="-2"/>
          <w:lang w:val="da-DK"/>
        </w:rPr>
        <w:t xml:space="preserve"> </w:t>
      </w:r>
      <w:r w:rsidRPr="00ED7770">
        <w:rPr>
          <w:lang w:val="da-DK"/>
        </w:rPr>
        <w:t>pr.</w:t>
      </w:r>
      <w:r w:rsidRPr="00ED7770">
        <w:rPr>
          <w:spacing w:val="-2"/>
          <w:lang w:val="da-DK"/>
        </w:rPr>
        <w:t xml:space="preserve"> </w:t>
      </w:r>
      <w:r w:rsidRPr="00ED7770">
        <w:rPr>
          <w:lang w:val="da-DK"/>
        </w:rPr>
        <w:t>million</w:t>
      </w:r>
      <w:r w:rsidRPr="00ED7770">
        <w:rPr>
          <w:spacing w:val="-2"/>
          <w:lang w:val="da-DK"/>
        </w:rPr>
        <w:t xml:space="preserve"> </w:t>
      </w:r>
      <w:r w:rsidRPr="00ED7770">
        <w:rPr>
          <w:lang w:val="da-DK"/>
        </w:rPr>
        <w:t>Nm</w:t>
      </w:r>
      <w:r w:rsidRPr="00ED7770">
        <w:rPr>
          <w:vertAlign w:val="superscript"/>
          <w:lang w:val="da-DK"/>
        </w:rPr>
        <w:t>3</w:t>
      </w:r>
      <w:r w:rsidRPr="00ED7770">
        <w:rPr>
          <w:spacing w:val="-2"/>
          <w:lang w:val="da-DK"/>
        </w:rPr>
        <w:t xml:space="preserve"> </w:t>
      </w:r>
      <w:r w:rsidRPr="00ED7770">
        <w:rPr>
          <w:lang w:val="da-DK"/>
        </w:rPr>
        <w:t>gas</w:t>
      </w:r>
      <w:r w:rsidRPr="00ED7770">
        <w:rPr>
          <w:spacing w:val="-3"/>
          <w:lang w:val="da-DK"/>
        </w:rPr>
        <w:t xml:space="preserve"> </w:t>
      </w:r>
      <w:r w:rsidRPr="00ED7770">
        <w:rPr>
          <w:lang w:val="da-DK"/>
        </w:rPr>
        <w:t>med</w:t>
      </w:r>
      <w:r w:rsidRPr="00ED7770">
        <w:rPr>
          <w:spacing w:val="-2"/>
          <w:lang w:val="da-DK"/>
        </w:rPr>
        <w:t xml:space="preserve"> </w:t>
      </w:r>
      <w:r w:rsidRPr="00ED7770">
        <w:rPr>
          <w:lang w:val="da-DK"/>
        </w:rPr>
        <w:t>en</w:t>
      </w:r>
      <w:r w:rsidRPr="00ED7770">
        <w:rPr>
          <w:spacing w:val="-2"/>
          <w:lang w:val="da-DK"/>
        </w:rPr>
        <w:t xml:space="preserve"> </w:t>
      </w:r>
      <w:r w:rsidRPr="00ED7770">
        <w:rPr>
          <w:lang w:val="da-DK"/>
        </w:rPr>
        <w:t>nedre</w:t>
      </w:r>
      <w:r w:rsidRPr="00ED7770">
        <w:rPr>
          <w:spacing w:val="-2"/>
          <w:lang w:val="da-DK"/>
        </w:rPr>
        <w:t xml:space="preserve"> </w:t>
      </w:r>
      <w:r w:rsidRPr="00ED7770">
        <w:rPr>
          <w:lang w:val="da-DK"/>
        </w:rPr>
        <w:t>brændværdi på 39,6 MJ pr. Nm</w:t>
      </w:r>
      <w:r w:rsidRPr="00ED7770">
        <w:rPr>
          <w:vertAlign w:val="superscript"/>
          <w:lang w:val="da-DK"/>
        </w:rPr>
        <w:t>3</w:t>
      </w:r>
      <w:r w:rsidRPr="00ED7770">
        <w:rPr>
          <w:lang w:val="da-DK"/>
        </w:rPr>
        <w:t xml:space="preserve">, der transporteres gennem transmissionssystemet til forbrug i Danmark: </w:t>
      </w:r>
      <w:del w:id="26" w:author="Jakob Schmidth" w:date="2025-10-31T10:58:00Z">
        <w:r w:rsidR="00E54C26" w:rsidDel="00E54C26">
          <w:rPr>
            <w:lang w:val="da-DK"/>
          </w:rPr>
          <w:delText>0,00</w:delText>
        </w:r>
      </w:del>
      <w:ins w:id="27" w:author="Jakob Schmidth" w:date="2025-10-31T10:57:00Z">
        <w:r w:rsidR="00E54C26">
          <w:rPr>
            <w:lang w:val="da-DK"/>
          </w:rPr>
          <w:t>2.501,37</w:t>
        </w:r>
      </w:ins>
      <w:r>
        <w:rPr>
          <w:lang w:val="da-DK"/>
        </w:rPr>
        <w:t xml:space="preserve"> </w:t>
      </w:r>
      <w:r w:rsidRPr="001F39E3">
        <w:rPr>
          <w:lang w:val="da-DK"/>
        </w:rPr>
        <w:t>kr. pr.</w:t>
      </w:r>
      <w:r w:rsidRPr="00ED7770">
        <w:rPr>
          <w:lang w:val="da-DK"/>
        </w:rPr>
        <w:t xml:space="preserve"> million Nm</w:t>
      </w:r>
      <w:r w:rsidRPr="00ED7770">
        <w:rPr>
          <w:vertAlign w:val="superscript"/>
          <w:lang w:val="da-DK"/>
        </w:rPr>
        <w:t>3</w:t>
      </w:r>
      <w:r w:rsidRPr="00ED7770">
        <w:rPr>
          <w:lang w:val="da-DK"/>
        </w:rPr>
        <w:t>, jf. dog stk. 3.</w:t>
      </w:r>
    </w:p>
    <w:p w14:paraId="7582A65C" w14:textId="77777777" w:rsidR="002C6EA9" w:rsidRPr="00ED7770" w:rsidRDefault="002C6EA9" w:rsidP="002C6EA9">
      <w:pPr>
        <w:pStyle w:val="Brdtekst"/>
        <w:spacing w:line="249" w:lineRule="auto"/>
        <w:ind w:right="108" w:firstLine="199"/>
        <w:rPr>
          <w:lang w:val="da-DK"/>
        </w:rPr>
      </w:pPr>
      <w:r w:rsidRPr="00ED7770">
        <w:rPr>
          <w:i/>
          <w:lang w:val="da-DK"/>
        </w:rPr>
        <w:t xml:space="preserve">Stk. 3. </w:t>
      </w:r>
      <w:r w:rsidRPr="00ED7770">
        <w:rPr>
          <w:lang w:val="da-DK"/>
        </w:rPr>
        <w:t>Hvis den nedre brændværdi for gassen er forskellig fra 39,6 MJ pr. Nm</w:t>
      </w:r>
      <w:r w:rsidRPr="00ED7770">
        <w:rPr>
          <w:vertAlign w:val="superscript"/>
          <w:lang w:val="da-DK"/>
        </w:rPr>
        <w:t>3</w:t>
      </w:r>
      <w:r w:rsidRPr="00ED7770">
        <w:rPr>
          <w:lang w:val="da-DK"/>
        </w:rPr>
        <w:t>, ændres betalingen i henhold til stk. 2 forholdsmæssigt derefter.</w:t>
      </w:r>
    </w:p>
    <w:p w14:paraId="303520EB" w14:textId="77777777" w:rsidR="002C6EA9" w:rsidRPr="00ED7770" w:rsidRDefault="002C6EA9" w:rsidP="002C6EA9">
      <w:pPr>
        <w:spacing w:before="158"/>
        <w:ind w:left="3362"/>
        <w:jc w:val="both"/>
        <w:rPr>
          <w:i/>
          <w:sz w:val="24"/>
          <w:lang w:val="da-DK"/>
        </w:rPr>
      </w:pPr>
      <w:bookmarkStart w:id="28" w:name="Lagerselskabers_betalingsforpligtelser"/>
      <w:bookmarkEnd w:id="28"/>
      <w:r w:rsidRPr="00ED7770">
        <w:rPr>
          <w:i/>
          <w:sz w:val="24"/>
          <w:lang w:val="da-DK"/>
        </w:rPr>
        <w:t>Lagerselskabers</w:t>
      </w:r>
      <w:r w:rsidRPr="00ED7770">
        <w:rPr>
          <w:i/>
          <w:spacing w:val="-15"/>
          <w:sz w:val="24"/>
          <w:lang w:val="da-DK"/>
        </w:rPr>
        <w:t xml:space="preserve"> </w:t>
      </w:r>
      <w:r w:rsidRPr="00ED7770">
        <w:rPr>
          <w:i/>
          <w:spacing w:val="-2"/>
          <w:sz w:val="24"/>
          <w:lang w:val="da-DK"/>
        </w:rPr>
        <w:t>betalingsforpligtelser</w:t>
      </w:r>
    </w:p>
    <w:p w14:paraId="013C96D7" w14:textId="77777777" w:rsidR="002C6EA9" w:rsidRDefault="002C6EA9" w:rsidP="002C6EA9">
      <w:pPr>
        <w:pStyle w:val="Brdtekst"/>
        <w:spacing w:before="24" w:line="271" w:lineRule="auto"/>
        <w:ind w:right="106" w:firstLine="200"/>
        <w:rPr>
          <w:lang w:val="da-DK"/>
        </w:rPr>
      </w:pPr>
      <w:bookmarkStart w:id="29" w:name="§_4"/>
      <w:bookmarkEnd w:id="29"/>
      <w:r w:rsidRPr="00ED7770">
        <w:rPr>
          <w:b/>
          <w:lang w:val="da-DK"/>
        </w:rPr>
        <w:t>§</w:t>
      </w:r>
      <w:r w:rsidRPr="00ED7770">
        <w:rPr>
          <w:b/>
          <w:spacing w:val="-2"/>
          <w:lang w:val="da-DK"/>
        </w:rPr>
        <w:t xml:space="preserve"> </w:t>
      </w:r>
      <w:r w:rsidRPr="00ED7770">
        <w:rPr>
          <w:b/>
          <w:lang w:val="da-DK"/>
        </w:rPr>
        <w:t xml:space="preserve">4. </w:t>
      </w:r>
      <w:r w:rsidRPr="00ED7770">
        <w:rPr>
          <w:lang w:val="da-DK"/>
        </w:rPr>
        <w:t xml:space="preserve">Lagerselskaber skal betale det i stk. 2 fastsatte gebyr til dækning af Forsyningstilsynets </w:t>
      </w:r>
      <w:proofErr w:type="spellStart"/>
      <w:r w:rsidRPr="00ED7770">
        <w:rPr>
          <w:lang w:val="da-DK"/>
        </w:rPr>
        <w:t>omkostnin</w:t>
      </w:r>
      <w:proofErr w:type="spellEnd"/>
      <w:r w:rsidRPr="00ED7770">
        <w:rPr>
          <w:lang w:val="da-DK"/>
        </w:rPr>
        <w:t>- ger til tilsyn med adgang til lagerfaciliteter m.v., jf. § 20 a, stk. 3, i lov om gasforsyning</w:t>
      </w:r>
      <w:r>
        <w:rPr>
          <w:lang w:val="da-DK"/>
        </w:rPr>
        <w:t xml:space="preserve">, og tilsyn med, at </w:t>
      </w:r>
      <w:r w:rsidRPr="00946F01">
        <w:rPr>
          <w:lang w:val="da-DK"/>
        </w:rPr>
        <w:t xml:space="preserve">aftaler, som </w:t>
      </w:r>
      <w:r>
        <w:rPr>
          <w:lang w:val="da-DK"/>
        </w:rPr>
        <w:t>lagerselskaber</w:t>
      </w:r>
      <w:r w:rsidRPr="00946F01">
        <w:rPr>
          <w:lang w:val="da-DK"/>
        </w:rPr>
        <w:t xml:space="preserve"> indgår med andre virksomheder, herunder koncernforbundne selskaber, indgås på markedsmæssige vilkår, jf.</w:t>
      </w:r>
      <w:r>
        <w:rPr>
          <w:lang w:val="da-DK"/>
        </w:rPr>
        <w:t xml:space="preserve"> § 28 c i lov om gasforsyning samt tilsyn med i</w:t>
      </w:r>
      <w:r w:rsidRPr="00136FD1">
        <w:rPr>
          <w:lang w:val="da-DK"/>
        </w:rPr>
        <w:t xml:space="preserve">ntern overvågning af </w:t>
      </w:r>
      <w:r>
        <w:rPr>
          <w:lang w:val="da-DK"/>
        </w:rPr>
        <w:t>lagerselskaber</w:t>
      </w:r>
      <w:r w:rsidRPr="00136FD1">
        <w:rPr>
          <w:lang w:val="da-DK"/>
        </w:rPr>
        <w:t xml:space="preserve"> efter bekendtgørelse om program for in</w:t>
      </w:r>
      <w:r>
        <w:rPr>
          <w:lang w:val="da-DK"/>
        </w:rPr>
        <w:t>tern overvågning for distribut</w:t>
      </w:r>
      <w:r w:rsidRPr="00136FD1">
        <w:rPr>
          <w:lang w:val="da-DK"/>
        </w:rPr>
        <w:t xml:space="preserve">ions- og lagerselskaber og Energinet.dk i henhold til lov </w:t>
      </w:r>
      <w:r>
        <w:rPr>
          <w:lang w:val="da-DK"/>
        </w:rPr>
        <w:t>om naturgasforsyning, jf. § 11 a</w:t>
      </w:r>
      <w:r w:rsidRPr="00136FD1">
        <w:rPr>
          <w:lang w:val="da-DK"/>
        </w:rPr>
        <w:t xml:space="preserve"> i lov om gasforsyning.</w:t>
      </w:r>
    </w:p>
    <w:p w14:paraId="0C7363D1" w14:textId="77777777" w:rsidR="002C6EA9" w:rsidRPr="00ED7770" w:rsidRDefault="002C6EA9" w:rsidP="002C6EA9">
      <w:pPr>
        <w:pStyle w:val="Brdtekst"/>
        <w:spacing w:before="24" w:line="271" w:lineRule="auto"/>
        <w:ind w:right="106" w:firstLine="200"/>
        <w:rPr>
          <w:lang w:val="da-DK"/>
        </w:rPr>
      </w:pPr>
      <w:r w:rsidRPr="00ED7770">
        <w:rPr>
          <w:i/>
          <w:lang w:val="da-DK"/>
        </w:rPr>
        <w:t>Stk.</w:t>
      </w:r>
      <w:r w:rsidRPr="00ED7770">
        <w:rPr>
          <w:i/>
          <w:spacing w:val="-2"/>
          <w:lang w:val="da-DK"/>
        </w:rPr>
        <w:t xml:space="preserve"> </w:t>
      </w:r>
      <w:r w:rsidRPr="00ED7770">
        <w:rPr>
          <w:i/>
          <w:lang w:val="da-DK"/>
        </w:rPr>
        <w:t>2.</w:t>
      </w:r>
      <w:r w:rsidRPr="00ED7770">
        <w:rPr>
          <w:i/>
          <w:spacing w:val="-2"/>
          <w:lang w:val="da-DK"/>
        </w:rPr>
        <w:t xml:space="preserve"> </w:t>
      </w:r>
      <w:r w:rsidRPr="00ED7770">
        <w:rPr>
          <w:lang w:val="da-DK"/>
        </w:rPr>
        <w:t>For</w:t>
      </w:r>
      <w:r w:rsidRPr="00ED7770">
        <w:rPr>
          <w:spacing w:val="-2"/>
          <w:lang w:val="da-DK"/>
        </w:rPr>
        <w:t xml:space="preserve"> </w:t>
      </w:r>
      <w:r w:rsidRPr="00ED7770">
        <w:rPr>
          <w:lang w:val="da-DK"/>
        </w:rPr>
        <w:t>betaling</w:t>
      </w:r>
      <w:r w:rsidRPr="00ED7770">
        <w:rPr>
          <w:spacing w:val="-2"/>
          <w:lang w:val="da-DK"/>
        </w:rPr>
        <w:t xml:space="preserve"> </w:t>
      </w:r>
      <w:r w:rsidRPr="00ED7770">
        <w:rPr>
          <w:lang w:val="da-DK"/>
        </w:rPr>
        <w:t>efter</w:t>
      </w:r>
      <w:r w:rsidRPr="00ED7770">
        <w:rPr>
          <w:spacing w:val="-2"/>
          <w:lang w:val="da-DK"/>
        </w:rPr>
        <w:t xml:space="preserve"> </w:t>
      </w:r>
      <w:r w:rsidRPr="00ED7770">
        <w:rPr>
          <w:lang w:val="da-DK"/>
        </w:rPr>
        <w:t>stk.</w:t>
      </w:r>
      <w:r w:rsidRPr="00ED7770">
        <w:rPr>
          <w:spacing w:val="-2"/>
          <w:lang w:val="da-DK"/>
        </w:rPr>
        <w:t xml:space="preserve"> </w:t>
      </w:r>
      <w:r w:rsidRPr="00ED7770">
        <w:rPr>
          <w:lang w:val="da-DK"/>
        </w:rPr>
        <w:t>1</w:t>
      </w:r>
      <w:r w:rsidRPr="00ED7770">
        <w:rPr>
          <w:spacing w:val="-2"/>
          <w:lang w:val="da-DK"/>
        </w:rPr>
        <w:t xml:space="preserve"> </w:t>
      </w:r>
      <w:r w:rsidRPr="00ED7770">
        <w:rPr>
          <w:lang w:val="da-DK"/>
        </w:rPr>
        <w:t>fastsættes</w:t>
      </w:r>
      <w:r w:rsidRPr="00ED7770">
        <w:rPr>
          <w:spacing w:val="-3"/>
          <w:lang w:val="da-DK"/>
        </w:rPr>
        <w:t xml:space="preserve"> </w:t>
      </w:r>
      <w:r w:rsidRPr="00ED7770">
        <w:rPr>
          <w:lang w:val="da-DK"/>
        </w:rPr>
        <w:t>følgende</w:t>
      </w:r>
      <w:r w:rsidRPr="00ED7770">
        <w:rPr>
          <w:spacing w:val="-2"/>
          <w:lang w:val="da-DK"/>
        </w:rPr>
        <w:t xml:space="preserve"> </w:t>
      </w:r>
      <w:r w:rsidRPr="00ED7770">
        <w:rPr>
          <w:lang w:val="da-DK"/>
        </w:rPr>
        <w:t>takster</w:t>
      </w:r>
      <w:r w:rsidRPr="00ED7770">
        <w:rPr>
          <w:spacing w:val="-2"/>
          <w:lang w:val="da-DK"/>
        </w:rPr>
        <w:t xml:space="preserve"> </w:t>
      </w:r>
      <w:r w:rsidRPr="00ED7770">
        <w:rPr>
          <w:lang w:val="da-DK"/>
        </w:rPr>
        <w:t>pr.</w:t>
      </w:r>
      <w:r w:rsidRPr="00ED7770">
        <w:rPr>
          <w:spacing w:val="-2"/>
          <w:lang w:val="da-DK"/>
        </w:rPr>
        <w:t xml:space="preserve"> </w:t>
      </w:r>
      <w:r w:rsidRPr="00ED7770">
        <w:rPr>
          <w:lang w:val="da-DK"/>
        </w:rPr>
        <w:t>million</w:t>
      </w:r>
      <w:r w:rsidRPr="00ED7770">
        <w:rPr>
          <w:spacing w:val="-2"/>
          <w:lang w:val="da-DK"/>
        </w:rPr>
        <w:t xml:space="preserve"> </w:t>
      </w:r>
      <w:r w:rsidRPr="00ED7770">
        <w:rPr>
          <w:lang w:val="da-DK"/>
        </w:rPr>
        <w:t>Nm</w:t>
      </w:r>
      <w:r w:rsidRPr="00ED7770">
        <w:rPr>
          <w:vertAlign w:val="superscript"/>
          <w:lang w:val="da-DK"/>
        </w:rPr>
        <w:t>3</w:t>
      </w:r>
      <w:r w:rsidRPr="00ED7770">
        <w:rPr>
          <w:spacing w:val="-2"/>
          <w:lang w:val="da-DK"/>
        </w:rPr>
        <w:t xml:space="preserve"> </w:t>
      </w:r>
      <w:r w:rsidRPr="00ED7770">
        <w:rPr>
          <w:lang w:val="da-DK"/>
        </w:rPr>
        <w:t>gas</w:t>
      </w:r>
      <w:r w:rsidRPr="00ED7770">
        <w:rPr>
          <w:spacing w:val="-3"/>
          <w:lang w:val="da-DK"/>
        </w:rPr>
        <w:t xml:space="preserve"> </w:t>
      </w:r>
      <w:r w:rsidRPr="00ED7770">
        <w:rPr>
          <w:lang w:val="da-DK"/>
        </w:rPr>
        <w:t>med</w:t>
      </w:r>
      <w:r w:rsidRPr="00ED7770">
        <w:rPr>
          <w:spacing w:val="-2"/>
          <w:lang w:val="da-DK"/>
        </w:rPr>
        <w:t xml:space="preserve"> </w:t>
      </w:r>
      <w:r w:rsidRPr="00ED7770">
        <w:rPr>
          <w:lang w:val="da-DK"/>
        </w:rPr>
        <w:t>en</w:t>
      </w:r>
      <w:r w:rsidRPr="00ED7770">
        <w:rPr>
          <w:spacing w:val="-2"/>
          <w:lang w:val="da-DK"/>
        </w:rPr>
        <w:t xml:space="preserve"> </w:t>
      </w:r>
      <w:r w:rsidRPr="00ED7770">
        <w:rPr>
          <w:lang w:val="da-DK"/>
        </w:rPr>
        <w:t>nedre</w:t>
      </w:r>
      <w:r w:rsidRPr="00ED7770">
        <w:rPr>
          <w:spacing w:val="-2"/>
          <w:lang w:val="da-DK"/>
        </w:rPr>
        <w:t xml:space="preserve"> </w:t>
      </w:r>
      <w:r w:rsidRPr="00ED7770">
        <w:rPr>
          <w:lang w:val="da-DK"/>
        </w:rPr>
        <w:t>brændværdi på</w:t>
      </w:r>
      <w:r w:rsidRPr="00ED7770">
        <w:rPr>
          <w:spacing w:val="-2"/>
          <w:lang w:val="da-DK"/>
        </w:rPr>
        <w:t xml:space="preserve"> </w:t>
      </w:r>
      <w:r w:rsidRPr="00ED7770">
        <w:rPr>
          <w:lang w:val="da-DK"/>
        </w:rPr>
        <w:t>39,6</w:t>
      </w:r>
      <w:r w:rsidRPr="00ED7770">
        <w:rPr>
          <w:spacing w:val="-2"/>
          <w:lang w:val="da-DK"/>
        </w:rPr>
        <w:t xml:space="preserve"> </w:t>
      </w:r>
      <w:r w:rsidRPr="00ED7770">
        <w:rPr>
          <w:lang w:val="da-DK"/>
        </w:rPr>
        <w:t>MJ</w:t>
      </w:r>
      <w:r w:rsidRPr="00ED7770">
        <w:rPr>
          <w:spacing w:val="-2"/>
          <w:lang w:val="da-DK"/>
        </w:rPr>
        <w:t xml:space="preserve"> </w:t>
      </w:r>
      <w:r w:rsidRPr="00ED7770">
        <w:rPr>
          <w:lang w:val="da-DK"/>
        </w:rPr>
        <w:t>pr.</w:t>
      </w:r>
      <w:r w:rsidRPr="00ED7770">
        <w:rPr>
          <w:spacing w:val="-2"/>
          <w:lang w:val="da-DK"/>
        </w:rPr>
        <w:t xml:space="preserve"> </w:t>
      </w:r>
      <w:r w:rsidRPr="00ED7770">
        <w:rPr>
          <w:lang w:val="da-DK"/>
        </w:rPr>
        <w:t>Nm</w:t>
      </w:r>
      <w:r w:rsidRPr="00ED7770">
        <w:rPr>
          <w:vertAlign w:val="superscript"/>
          <w:lang w:val="da-DK"/>
        </w:rPr>
        <w:t>3</w:t>
      </w:r>
      <w:r w:rsidRPr="00ED7770">
        <w:rPr>
          <w:lang w:val="da-DK"/>
        </w:rPr>
        <w:t>,</w:t>
      </w:r>
      <w:r w:rsidRPr="00ED7770">
        <w:rPr>
          <w:spacing w:val="-2"/>
          <w:lang w:val="da-DK"/>
        </w:rPr>
        <w:t xml:space="preserve"> </w:t>
      </w:r>
      <w:r w:rsidRPr="00ED7770">
        <w:rPr>
          <w:lang w:val="da-DK"/>
        </w:rPr>
        <w:t>der</w:t>
      </w:r>
      <w:r w:rsidRPr="00ED7770">
        <w:rPr>
          <w:spacing w:val="-2"/>
          <w:lang w:val="da-DK"/>
        </w:rPr>
        <w:t xml:space="preserve"> </w:t>
      </w:r>
      <w:r w:rsidRPr="00ED7770">
        <w:rPr>
          <w:lang w:val="da-DK"/>
        </w:rPr>
        <w:t>transporteres</w:t>
      </w:r>
      <w:r w:rsidRPr="00ED7770">
        <w:rPr>
          <w:spacing w:val="-2"/>
          <w:lang w:val="da-DK"/>
        </w:rPr>
        <w:t xml:space="preserve"> </w:t>
      </w:r>
      <w:r w:rsidRPr="00ED7770">
        <w:rPr>
          <w:lang w:val="da-DK"/>
        </w:rPr>
        <w:t>gennem</w:t>
      </w:r>
      <w:r w:rsidRPr="00ED7770">
        <w:rPr>
          <w:spacing w:val="-2"/>
          <w:lang w:val="da-DK"/>
        </w:rPr>
        <w:t xml:space="preserve"> </w:t>
      </w:r>
      <w:r w:rsidRPr="00ED7770">
        <w:rPr>
          <w:lang w:val="da-DK"/>
        </w:rPr>
        <w:t>transmissionssystemet</w:t>
      </w:r>
      <w:r w:rsidRPr="00ED7770">
        <w:rPr>
          <w:spacing w:val="-2"/>
          <w:lang w:val="da-DK"/>
        </w:rPr>
        <w:t xml:space="preserve"> </w:t>
      </w:r>
      <w:r w:rsidRPr="00ED7770">
        <w:rPr>
          <w:lang w:val="da-DK"/>
        </w:rPr>
        <w:t>til</w:t>
      </w:r>
      <w:r w:rsidRPr="00ED7770">
        <w:rPr>
          <w:spacing w:val="-2"/>
          <w:lang w:val="da-DK"/>
        </w:rPr>
        <w:t xml:space="preserve"> </w:t>
      </w:r>
      <w:r w:rsidRPr="00ED7770">
        <w:rPr>
          <w:lang w:val="da-DK"/>
        </w:rPr>
        <w:t>forbrug</w:t>
      </w:r>
      <w:r w:rsidRPr="00ED7770">
        <w:rPr>
          <w:spacing w:val="-2"/>
          <w:lang w:val="da-DK"/>
        </w:rPr>
        <w:t xml:space="preserve"> </w:t>
      </w:r>
      <w:r w:rsidRPr="00ED7770">
        <w:rPr>
          <w:lang w:val="da-DK"/>
        </w:rPr>
        <w:t>i</w:t>
      </w:r>
      <w:r w:rsidRPr="00ED7770">
        <w:rPr>
          <w:spacing w:val="-2"/>
          <w:lang w:val="da-DK"/>
        </w:rPr>
        <w:t xml:space="preserve"> </w:t>
      </w:r>
      <w:r w:rsidRPr="00ED7770">
        <w:rPr>
          <w:lang w:val="da-DK"/>
        </w:rPr>
        <w:t>Danmark:</w:t>
      </w:r>
      <w:r w:rsidRPr="00ED7770">
        <w:rPr>
          <w:spacing w:val="-2"/>
          <w:lang w:val="da-DK"/>
        </w:rPr>
        <w:t xml:space="preserve"> </w:t>
      </w:r>
      <w:r>
        <w:rPr>
          <w:spacing w:val="-2"/>
          <w:lang w:val="da-DK"/>
        </w:rPr>
        <w:t xml:space="preserve">0,00 </w:t>
      </w:r>
      <w:r w:rsidRPr="001F39E3">
        <w:rPr>
          <w:lang w:val="da-DK"/>
        </w:rPr>
        <w:t>kr.</w:t>
      </w:r>
      <w:r w:rsidRPr="001F39E3">
        <w:rPr>
          <w:spacing w:val="-2"/>
          <w:lang w:val="da-DK"/>
        </w:rPr>
        <w:t xml:space="preserve"> </w:t>
      </w:r>
      <w:r w:rsidRPr="001F39E3">
        <w:rPr>
          <w:lang w:val="da-DK"/>
        </w:rPr>
        <w:t>pr. million Nm</w:t>
      </w:r>
      <w:r w:rsidRPr="001F39E3">
        <w:rPr>
          <w:vertAlign w:val="superscript"/>
          <w:lang w:val="da-DK"/>
        </w:rPr>
        <w:t>3</w:t>
      </w:r>
      <w:r w:rsidRPr="001F39E3">
        <w:rPr>
          <w:lang w:val="da-DK"/>
        </w:rPr>
        <w:t>, jf. dog stk. 3.</w:t>
      </w:r>
    </w:p>
    <w:p w14:paraId="41C8F4C3" w14:textId="77777777" w:rsidR="002C6EA9" w:rsidRPr="00ED7770" w:rsidRDefault="002C6EA9" w:rsidP="002C6EA9">
      <w:pPr>
        <w:pStyle w:val="Brdtekst"/>
        <w:spacing w:line="249" w:lineRule="auto"/>
        <w:ind w:right="108" w:firstLine="200"/>
        <w:rPr>
          <w:lang w:val="da-DK"/>
        </w:rPr>
      </w:pPr>
      <w:r w:rsidRPr="00ED7770">
        <w:rPr>
          <w:i/>
          <w:lang w:val="da-DK"/>
        </w:rPr>
        <w:t xml:space="preserve">Stk. 3. </w:t>
      </w:r>
      <w:r w:rsidRPr="00ED7770">
        <w:rPr>
          <w:lang w:val="da-DK"/>
        </w:rPr>
        <w:t>Hvis den nedre brændværdi for gassen er forskellig fra 39,6 MJ pr. Nm</w:t>
      </w:r>
      <w:r w:rsidRPr="00ED7770">
        <w:rPr>
          <w:vertAlign w:val="superscript"/>
          <w:lang w:val="da-DK"/>
        </w:rPr>
        <w:t>3</w:t>
      </w:r>
      <w:r w:rsidRPr="00ED7770">
        <w:rPr>
          <w:lang w:val="da-DK"/>
        </w:rPr>
        <w:t>, ændres betalingen i henhold til stk. 2 forholdsmæssigt derefter.</w:t>
      </w:r>
    </w:p>
    <w:p w14:paraId="5562A5C8" w14:textId="77777777" w:rsidR="002C6EA9" w:rsidRPr="00ED7770" w:rsidRDefault="002C6EA9" w:rsidP="002C6EA9">
      <w:pPr>
        <w:spacing w:before="158"/>
        <w:ind w:left="3182"/>
        <w:jc w:val="both"/>
        <w:rPr>
          <w:i/>
          <w:sz w:val="24"/>
          <w:lang w:val="da-DK"/>
        </w:rPr>
      </w:pPr>
      <w:bookmarkStart w:id="30" w:name="Opstrømsselskabers_betalingsforpligtelse"/>
      <w:bookmarkEnd w:id="30"/>
      <w:proofErr w:type="spellStart"/>
      <w:r w:rsidRPr="00ED7770">
        <w:rPr>
          <w:i/>
          <w:spacing w:val="-2"/>
          <w:sz w:val="24"/>
          <w:lang w:val="da-DK"/>
        </w:rPr>
        <w:t>Opstrømsselskabers</w:t>
      </w:r>
      <w:proofErr w:type="spellEnd"/>
      <w:r w:rsidRPr="00ED7770">
        <w:rPr>
          <w:i/>
          <w:spacing w:val="18"/>
          <w:sz w:val="24"/>
          <w:lang w:val="da-DK"/>
        </w:rPr>
        <w:t xml:space="preserve"> </w:t>
      </w:r>
      <w:r w:rsidRPr="00ED7770">
        <w:rPr>
          <w:i/>
          <w:spacing w:val="-2"/>
          <w:sz w:val="24"/>
          <w:lang w:val="da-DK"/>
        </w:rPr>
        <w:t>betalingsforpligtelser</w:t>
      </w:r>
    </w:p>
    <w:p w14:paraId="447ED002" w14:textId="77777777" w:rsidR="002C6EA9" w:rsidRPr="00ED7770" w:rsidRDefault="002C6EA9" w:rsidP="002C6EA9">
      <w:pPr>
        <w:pStyle w:val="Brdtekst"/>
        <w:spacing w:before="132" w:line="249" w:lineRule="auto"/>
        <w:ind w:right="104" w:firstLine="200"/>
        <w:rPr>
          <w:lang w:val="da-DK"/>
        </w:rPr>
      </w:pPr>
      <w:bookmarkStart w:id="31" w:name="§_5"/>
      <w:bookmarkEnd w:id="31"/>
      <w:r w:rsidRPr="00ED7770">
        <w:rPr>
          <w:b/>
          <w:lang w:val="da-DK"/>
        </w:rPr>
        <w:t xml:space="preserve">§ 5. </w:t>
      </w:r>
      <w:proofErr w:type="spellStart"/>
      <w:r w:rsidRPr="00ED7770">
        <w:rPr>
          <w:lang w:val="da-DK"/>
        </w:rPr>
        <w:t>Opstrømsselskaber</w:t>
      </w:r>
      <w:proofErr w:type="spellEnd"/>
      <w:r w:rsidRPr="00ED7770">
        <w:rPr>
          <w:lang w:val="da-DK"/>
        </w:rPr>
        <w:t xml:space="preserve"> skal ud fra timeforbruget betale det i henhold til § 11 fastsatte gebyr til</w:t>
      </w:r>
      <w:r w:rsidRPr="00ED7770">
        <w:rPr>
          <w:spacing w:val="80"/>
          <w:lang w:val="da-DK"/>
        </w:rPr>
        <w:t xml:space="preserve"> </w:t>
      </w:r>
      <w:r w:rsidRPr="00ED7770">
        <w:rPr>
          <w:lang w:val="da-DK"/>
        </w:rPr>
        <w:t xml:space="preserve">dækning af Forsyningstilsynets omkostninger til tilsyn med priser og betingelser for adgang til opstrøms- rørledninger og behandling af tvister efter bekendtgørelse om adgang til opstrømsrørledningsnet og til </w:t>
      </w:r>
      <w:r w:rsidRPr="00ED7770">
        <w:rPr>
          <w:spacing w:val="-2"/>
          <w:lang w:val="da-DK"/>
        </w:rPr>
        <w:lastRenderedPageBreak/>
        <w:t>opstrømsanlæg.</w:t>
      </w:r>
    </w:p>
    <w:p w14:paraId="4FFEBB36" w14:textId="77777777" w:rsidR="002C6EA9" w:rsidRPr="00ED7770" w:rsidRDefault="002C6EA9" w:rsidP="002C6EA9">
      <w:pPr>
        <w:spacing w:before="164"/>
        <w:ind w:left="2736"/>
        <w:jc w:val="both"/>
        <w:rPr>
          <w:i/>
          <w:sz w:val="24"/>
          <w:lang w:val="da-DK"/>
        </w:rPr>
      </w:pPr>
      <w:bookmarkStart w:id="32" w:name="Gasdistributionsselskabernes_betalingsfo"/>
      <w:bookmarkEnd w:id="32"/>
      <w:r w:rsidRPr="00ED7770">
        <w:rPr>
          <w:i/>
          <w:spacing w:val="-2"/>
          <w:sz w:val="24"/>
          <w:lang w:val="da-DK"/>
        </w:rPr>
        <w:t>Gasdistributionsselskabe</w:t>
      </w:r>
      <w:r>
        <w:rPr>
          <w:i/>
          <w:spacing w:val="-2"/>
          <w:sz w:val="24"/>
          <w:lang w:val="da-DK"/>
        </w:rPr>
        <w:t>ts</w:t>
      </w:r>
      <w:r w:rsidRPr="00ED7770">
        <w:rPr>
          <w:i/>
          <w:spacing w:val="26"/>
          <w:sz w:val="24"/>
          <w:lang w:val="da-DK"/>
        </w:rPr>
        <w:t xml:space="preserve"> </w:t>
      </w:r>
      <w:r w:rsidRPr="00ED7770">
        <w:rPr>
          <w:i/>
          <w:spacing w:val="-2"/>
          <w:sz w:val="24"/>
          <w:lang w:val="da-DK"/>
        </w:rPr>
        <w:t>betalingsforpligtelser</w:t>
      </w:r>
    </w:p>
    <w:p w14:paraId="7A60E254" w14:textId="77777777" w:rsidR="002C6EA9" w:rsidRPr="00ED7770" w:rsidRDefault="002C6EA9" w:rsidP="002C6EA9">
      <w:pPr>
        <w:pStyle w:val="Brdtekst"/>
        <w:spacing w:before="132" w:line="249" w:lineRule="auto"/>
        <w:ind w:right="105" w:firstLine="199"/>
        <w:rPr>
          <w:lang w:val="da-DK"/>
        </w:rPr>
      </w:pPr>
      <w:bookmarkStart w:id="33" w:name="§_6"/>
      <w:bookmarkEnd w:id="33"/>
      <w:r w:rsidRPr="00ED7770">
        <w:rPr>
          <w:b/>
          <w:lang w:val="da-DK"/>
        </w:rPr>
        <w:t>§</w:t>
      </w:r>
      <w:r w:rsidRPr="00ED7770">
        <w:rPr>
          <w:b/>
          <w:spacing w:val="-3"/>
          <w:lang w:val="da-DK"/>
        </w:rPr>
        <w:t xml:space="preserve"> </w:t>
      </w:r>
      <w:r w:rsidRPr="00ED7770">
        <w:rPr>
          <w:b/>
          <w:lang w:val="da-DK"/>
        </w:rPr>
        <w:t xml:space="preserve">6. </w:t>
      </w:r>
      <w:r w:rsidRPr="00ED7770">
        <w:rPr>
          <w:lang w:val="da-DK"/>
        </w:rPr>
        <w:t>Gasdistributionsselskabe</w:t>
      </w:r>
      <w:r>
        <w:rPr>
          <w:lang w:val="da-DK"/>
        </w:rPr>
        <w:t>t</w:t>
      </w:r>
      <w:r w:rsidRPr="00ED7770">
        <w:rPr>
          <w:lang w:val="da-DK"/>
        </w:rPr>
        <w:t xml:space="preserve"> skal ud fra timeforbruget betale det i henhold til § 11 fastsatte gebyr til dækning af Forsyningstilsynets omkostninger til:</w:t>
      </w:r>
    </w:p>
    <w:p w14:paraId="71D796F1" w14:textId="77777777" w:rsidR="002C6EA9" w:rsidRPr="004267EE" w:rsidRDefault="002C6EA9" w:rsidP="002C6EA9">
      <w:pPr>
        <w:pStyle w:val="Listeafsnit"/>
        <w:numPr>
          <w:ilvl w:val="0"/>
          <w:numId w:val="4"/>
        </w:numPr>
        <w:tabs>
          <w:tab w:val="left" w:pos="508"/>
          <w:tab w:val="left" w:pos="510"/>
        </w:tabs>
        <w:spacing w:before="2" w:line="249" w:lineRule="auto"/>
        <w:ind w:right="108"/>
        <w:contextualSpacing w:val="0"/>
        <w:jc w:val="both"/>
        <w:rPr>
          <w:sz w:val="24"/>
          <w:lang w:val="da-DK"/>
        </w:rPr>
      </w:pPr>
      <w:r w:rsidRPr="00ED7770">
        <w:rPr>
          <w:sz w:val="24"/>
          <w:lang w:val="da-DK"/>
        </w:rPr>
        <w:t>Klagesagsbehandling over gasdistributionsselskabe</w:t>
      </w:r>
      <w:r>
        <w:rPr>
          <w:sz w:val="24"/>
          <w:lang w:val="da-DK"/>
        </w:rPr>
        <w:t>ts</w:t>
      </w:r>
      <w:r w:rsidRPr="00ED7770">
        <w:rPr>
          <w:sz w:val="24"/>
          <w:lang w:val="da-DK"/>
        </w:rPr>
        <w:t xml:space="preserve"> afgørelser efter § 18, stk. 3, jf. </w:t>
      </w:r>
      <w:r w:rsidRPr="004267EE">
        <w:rPr>
          <w:sz w:val="24"/>
          <w:lang w:val="da-DK"/>
        </w:rPr>
        <w:t>§ 18, stk. 5, i lov om gasforsyning.</w:t>
      </w:r>
    </w:p>
    <w:p w14:paraId="76C68113" w14:textId="77777777" w:rsidR="002C6EA9" w:rsidRDefault="002C6EA9" w:rsidP="002C6EA9">
      <w:pPr>
        <w:pStyle w:val="Listeafsnit"/>
        <w:numPr>
          <w:ilvl w:val="0"/>
          <w:numId w:val="4"/>
        </w:numPr>
        <w:tabs>
          <w:tab w:val="left" w:pos="510"/>
        </w:tabs>
        <w:spacing w:before="2" w:line="249" w:lineRule="auto"/>
        <w:ind w:right="108"/>
        <w:contextualSpacing w:val="0"/>
        <w:jc w:val="both"/>
        <w:rPr>
          <w:sz w:val="24"/>
        </w:rPr>
      </w:pPr>
      <w:r w:rsidRPr="00ED7770">
        <w:rPr>
          <w:sz w:val="24"/>
          <w:lang w:val="da-DK"/>
        </w:rPr>
        <w:t xml:space="preserve">Behandling af ansøgninger om undtagelse af større nye anlæg i gasinfrastrukturen, jf. </w:t>
      </w:r>
      <w:r>
        <w:rPr>
          <w:sz w:val="24"/>
        </w:rPr>
        <w:t xml:space="preserve">§ 22 a i lov om </w:t>
      </w:r>
      <w:r>
        <w:rPr>
          <w:spacing w:val="-2"/>
          <w:sz w:val="24"/>
        </w:rPr>
        <w:t>gasforsyning.</w:t>
      </w:r>
    </w:p>
    <w:p w14:paraId="3852BAE7" w14:textId="5D959B91" w:rsidR="002C6EA9" w:rsidRPr="00000ACE" w:rsidRDefault="002C6EA9" w:rsidP="002C6EA9">
      <w:pPr>
        <w:pStyle w:val="Listeafsnit"/>
        <w:numPr>
          <w:ilvl w:val="0"/>
          <w:numId w:val="4"/>
        </w:numPr>
        <w:tabs>
          <w:tab w:val="left" w:pos="508"/>
          <w:tab w:val="left" w:pos="510"/>
        </w:tabs>
        <w:spacing w:before="3" w:line="249" w:lineRule="auto"/>
        <w:ind w:right="108"/>
        <w:jc w:val="both"/>
        <w:rPr>
          <w:sz w:val="24"/>
          <w:lang w:val="da-DK"/>
        </w:rPr>
      </w:pPr>
      <w:r w:rsidRPr="00000ACE">
        <w:rPr>
          <w:sz w:val="24"/>
          <w:lang w:val="da-DK"/>
        </w:rPr>
        <w:t>Klagesagsbehandling over gasdistributionsselskabets afgørelser efter</w:t>
      </w:r>
      <w:ins w:id="34" w:author="Jakob Schmidth" w:date="2025-10-31T11:00:00Z">
        <w:r w:rsidR="00E54C26">
          <w:rPr>
            <w:sz w:val="24"/>
            <w:lang w:val="da-DK"/>
          </w:rPr>
          <w:t xml:space="preserve"> </w:t>
        </w:r>
      </w:ins>
      <w:del w:id="35" w:author="Jakob Schmidth" w:date="2025-10-31T11:01:00Z">
        <w:r w:rsidR="00E54C26" w:rsidDel="00E54C26">
          <w:rPr>
            <w:sz w:val="24"/>
            <w:lang w:val="da-DK"/>
          </w:rPr>
          <w:delText>§ 35 a, stk. 2, jf. stk. 6 i lov om gasforsyning</w:delText>
        </w:r>
        <w:r w:rsidRPr="00000ACE" w:rsidDel="00E54C26">
          <w:rPr>
            <w:sz w:val="24"/>
            <w:lang w:val="da-DK"/>
          </w:rPr>
          <w:delText xml:space="preserve"> </w:delText>
        </w:r>
      </w:del>
      <w:ins w:id="36" w:author="Jakob Schmidth" w:date="2025-10-31T11:00:00Z">
        <w:r w:rsidR="00E54C26">
          <w:rPr>
            <w:sz w:val="24"/>
            <w:lang w:val="da-DK"/>
          </w:rPr>
          <w:t>§ 13 i b</w:t>
        </w:r>
        <w:r w:rsidR="00E54C26" w:rsidRPr="00000ACE">
          <w:rPr>
            <w:sz w:val="24"/>
            <w:lang w:val="da-DK"/>
          </w:rPr>
          <w:t xml:space="preserve">ekendtgørelse </w:t>
        </w:r>
        <w:r w:rsidR="00E54C26">
          <w:rPr>
            <w:sz w:val="24"/>
            <w:lang w:val="da-DK"/>
          </w:rPr>
          <w:t xml:space="preserve">nr. 348 af 3. april 2025 </w:t>
        </w:r>
        <w:r w:rsidR="00E54C26" w:rsidRPr="00000ACE">
          <w:rPr>
            <w:sz w:val="24"/>
            <w:lang w:val="da-DK"/>
          </w:rPr>
          <w:t>om tilslutning til det sammenkoblede brintsystem</w:t>
        </w:r>
      </w:ins>
      <w:r w:rsidRPr="00000ACE">
        <w:rPr>
          <w:sz w:val="24"/>
          <w:lang w:val="da-DK"/>
        </w:rPr>
        <w:t>.</w:t>
      </w:r>
    </w:p>
    <w:p w14:paraId="58D8F347" w14:textId="77777777" w:rsidR="002C6EA9" w:rsidRPr="006B0C9D" w:rsidRDefault="002C6EA9" w:rsidP="002C6EA9">
      <w:pPr>
        <w:pStyle w:val="Listeafsnit"/>
        <w:numPr>
          <w:ilvl w:val="0"/>
          <w:numId w:val="4"/>
        </w:numPr>
        <w:tabs>
          <w:tab w:val="left" w:pos="508"/>
          <w:tab w:val="left" w:pos="510"/>
        </w:tabs>
        <w:spacing w:before="2" w:line="249" w:lineRule="auto"/>
        <w:ind w:right="106"/>
        <w:contextualSpacing w:val="0"/>
        <w:jc w:val="both"/>
        <w:rPr>
          <w:sz w:val="24"/>
          <w:lang w:val="da-DK"/>
        </w:rPr>
      </w:pPr>
      <w:r w:rsidRPr="00ED7770">
        <w:rPr>
          <w:sz w:val="24"/>
          <w:lang w:val="da-DK"/>
        </w:rPr>
        <w:t>Beregning og fastsættelse af indtægtsramme for distributionsselskab</w:t>
      </w:r>
      <w:r>
        <w:rPr>
          <w:sz w:val="24"/>
          <w:lang w:val="da-DK"/>
        </w:rPr>
        <w:t>et</w:t>
      </w:r>
      <w:r w:rsidRPr="00ED7770">
        <w:rPr>
          <w:sz w:val="24"/>
          <w:lang w:val="da-DK"/>
        </w:rPr>
        <w:t xml:space="preserve"> efter bekendtgørelse om indtægtsrammer for gasdistributionsselskaber og bekendtgørelse om it-beredskab for el- og natur- gassektorerne med senere ændringer, jf. </w:t>
      </w:r>
      <w:r w:rsidRPr="006B0C9D">
        <w:rPr>
          <w:sz w:val="24"/>
          <w:lang w:val="da-DK"/>
        </w:rPr>
        <w:t>§ 37 og § 37 a i lov om gasforsyning.</w:t>
      </w:r>
    </w:p>
    <w:p w14:paraId="15F9CFF3" w14:textId="77777777" w:rsidR="002C6EA9" w:rsidRPr="00760798" w:rsidRDefault="002C6EA9" w:rsidP="002C6EA9">
      <w:pPr>
        <w:pStyle w:val="Listeafsnit"/>
        <w:numPr>
          <w:ilvl w:val="0"/>
          <w:numId w:val="4"/>
        </w:numPr>
        <w:tabs>
          <w:tab w:val="left" w:pos="510"/>
        </w:tabs>
        <w:spacing w:before="3" w:line="249" w:lineRule="auto"/>
        <w:ind w:right="107"/>
        <w:contextualSpacing w:val="0"/>
        <w:jc w:val="both"/>
        <w:rPr>
          <w:sz w:val="24"/>
          <w:lang w:val="da-DK"/>
        </w:rPr>
      </w:pPr>
      <w:r w:rsidRPr="00ED7770">
        <w:rPr>
          <w:sz w:val="24"/>
          <w:lang w:val="da-DK"/>
        </w:rPr>
        <w:t>Behandling og godkendelse af gasdistributionsselskab</w:t>
      </w:r>
      <w:r>
        <w:rPr>
          <w:sz w:val="24"/>
          <w:lang w:val="da-DK"/>
        </w:rPr>
        <w:t>et</w:t>
      </w:r>
      <w:r w:rsidRPr="00ED7770">
        <w:rPr>
          <w:sz w:val="24"/>
          <w:lang w:val="da-DK"/>
        </w:rPr>
        <w:t xml:space="preserve">s metoder til beregning og fastsættelse af priser og betingelser for adgang til distributionssystemet jf. bekendtgørelse om regler for anmeldelse af priser og betingelser m.v. for naturgasforsyning, jf. </w:t>
      </w:r>
      <w:r w:rsidRPr="00760798">
        <w:rPr>
          <w:sz w:val="24"/>
          <w:lang w:val="da-DK"/>
        </w:rPr>
        <w:t>§ 36 a og § 40 i lov om gasforsy</w:t>
      </w:r>
      <w:r w:rsidRPr="00760798">
        <w:rPr>
          <w:spacing w:val="-2"/>
          <w:sz w:val="24"/>
          <w:lang w:val="da-DK"/>
        </w:rPr>
        <w:t>ning.</w:t>
      </w:r>
    </w:p>
    <w:p w14:paraId="2BAB58FF" w14:textId="77777777" w:rsidR="002C6EA9" w:rsidRPr="00ED7770" w:rsidRDefault="002C6EA9" w:rsidP="002C6EA9">
      <w:pPr>
        <w:pStyle w:val="Brdtekst"/>
        <w:spacing w:before="124" w:line="249" w:lineRule="auto"/>
        <w:ind w:right="109" w:firstLine="199"/>
        <w:rPr>
          <w:lang w:val="da-DK"/>
        </w:rPr>
      </w:pPr>
      <w:bookmarkStart w:id="37" w:name="§_7"/>
      <w:bookmarkEnd w:id="37"/>
      <w:r w:rsidRPr="00ED7770">
        <w:rPr>
          <w:b/>
          <w:lang w:val="da-DK"/>
        </w:rPr>
        <w:t xml:space="preserve">§ 7. </w:t>
      </w:r>
      <w:r w:rsidRPr="00ED7770">
        <w:rPr>
          <w:lang w:val="da-DK"/>
        </w:rPr>
        <w:t>Gasdistributionsselskabe</w:t>
      </w:r>
      <w:r>
        <w:rPr>
          <w:lang w:val="da-DK"/>
        </w:rPr>
        <w:t>t</w:t>
      </w:r>
      <w:r w:rsidRPr="00ED7770">
        <w:rPr>
          <w:lang w:val="da-DK"/>
        </w:rPr>
        <w:t xml:space="preserve"> skal betale det i stk. 2 fastsatte gebyr til dækning af Forsyningstilsynets omkostninger til:</w:t>
      </w:r>
    </w:p>
    <w:p w14:paraId="6781FF8F" w14:textId="77777777" w:rsidR="002C6EA9" w:rsidRPr="00C209FD" w:rsidRDefault="002C6EA9" w:rsidP="002C6EA9">
      <w:pPr>
        <w:pStyle w:val="Listeafsnit"/>
        <w:numPr>
          <w:ilvl w:val="0"/>
          <w:numId w:val="3"/>
        </w:numPr>
        <w:tabs>
          <w:tab w:val="left" w:pos="508"/>
          <w:tab w:val="left" w:pos="510"/>
        </w:tabs>
        <w:spacing w:before="2" w:line="249" w:lineRule="auto"/>
        <w:ind w:right="108"/>
        <w:contextualSpacing w:val="0"/>
        <w:jc w:val="both"/>
        <w:rPr>
          <w:sz w:val="24"/>
          <w:szCs w:val="24"/>
          <w:lang w:val="da-DK"/>
        </w:rPr>
      </w:pPr>
      <w:r w:rsidRPr="00ED7770">
        <w:rPr>
          <w:sz w:val="24"/>
          <w:szCs w:val="24"/>
          <w:lang w:val="da-DK"/>
        </w:rPr>
        <w:t>Intern overvågning af gasdistributionsselskabe</w:t>
      </w:r>
      <w:r>
        <w:rPr>
          <w:sz w:val="24"/>
          <w:szCs w:val="24"/>
          <w:lang w:val="da-DK"/>
        </w:rPr>
        <w:t>t</w:t>
      </w:r>
      <w:r w:rsidRPr="00ED7770">
        <w:rPr>
          <w:sz w:val="24"/>
          <w:szCs w:val="24"/>
          <w:lang w:val="da-DK"/>
        </w:rPr>
        <w:t xml:space="preserve"> efter bekendtgørelse om program for intern overvåg- </w:t>
      </w:r>
      <w:proofErr w:type="spellStart"/>
      <w:r w:rsidRPr="00ED7770">
        <w:rPr>
          <w:sz w:val="24"/>
          <w:szCs w:val="24"/>
          <w:lang w:val="da-DK"/>
        </w:rPr>
        <w:t>ning</w:t>
      </w:r>
      <w:proofErr w:type="spellEnd"/>
      <w:r w:rsidRPr="00ED7770">
        <w:rPr>
          <w:sz w:val="24"/>
          <w:szCs w:val="24"/>
          <w:lang w:val="da-DK"/>
        </w:rPr>
        <w:t xml:space="preserve"> for distributions- og lagerselskaber og Energinet.dk i henhold til lov om naturgasforsyning, jf. </w:t>
      </w:r>
      <w:r w:rsidRPr="00C209FD">
        <w:rPr>
          <w:sz w:val="24"/>
          <w:szCs w:val="24"/>
          <w:lang w:val="da-DK"/>
        </w:rPr>
        <w:t>§ 11 a i lov om gasforsyning.</w:t>
      </w:r>
    </w:p>
    <w:p w14:paraId="0135F163" w14:textId="77777777" w:rsidR="002C6EA9" w:rsidRDefault="002C6EA9" w:rsidP="002C6EA9">
      <w:pPr>
        <w:pStyle w:val="Listeafsnit"/>
        <w:numPr>
          <w:ilvl w:val="0"/>
          <w:numId w:val="3"/>
        </w:numPr>
        <w:tabs>
          <w:tab w:val="left" w:pos="510"/>
        </w:tabs>
        <w:spacing w:before="67" w:line="249" w:lineRule="auto"/>
        <w:contextualSpacing w:val="0"/>
        <w:jc w:val="both"/>
        <w:rPr>
          <w:sz w:val="24"/>
          <w:szCs w:val="24"/>
          <w:lang w:val="da-DK"/>
        </w:rPr>
      </w:pPr>
      <w:r w:rsidRPr="000D047C">
        <w:rPr>
          <w:sz w:val="24"/>
          <w:szCs w:val="24"/>
          <w:lang w:val="da-DK"/>
        </w:rPr>
        <w:t>Benchmarking af gasdistributionsselskab</w:t>
      </w:r>
      <w:r>
        <w:rPr>
          <w:sz w:val="24"/>
          <w:szCs w:val="24"/>
          <w:lang w:val="da-DK"/>
        </w:rPr>
        <w:t>et</w:t>
      </w:r>
      <w:r w:rsidRPr="000D047C">
        <w:rPr>
          <w:sz w:val="24"/>
          <w:szCs w:val="24"/>
          <w:lang w:val="da-DK"/>
        </w:rPr>
        <w:t>s økonomiske effektivitet og kvalitet i leveringen efter § 37 og § 37 a i lov om gasforsyning.</w:t>
      </w:r>
    </w:p>
    <w:p w14:paraId="0D7A0DAD" w14:textId="77777777" w:rsidR="002C6EA9" w:rsidRPr="000D047C" w:rsidRDefault="002C6EA9" w:rsidP="002C6EA9">
      <w:pPr>
        <w:pStyle w:val="Listeafsnit"/>
        <w:numPr>
          <w:ilvl w:val="0"/>
          <w:numId w:val="3"/>
        </w:numPr>
        <w:tabs>
          <w:tab w:val="left" w:pos="510"/>
        </w:tabs>
        <w:spacing w:before="67" w:line="249" w:lineRule="auto"/>
        <w:contextualSpacing w:val="0"/>
        <w:jc w:val="both"/>
        <w:rPr>
          <w:sz w:val="24"/>
          <w:szCs w:val="24"/>
          <w:lang w:val="da-DK"/>
        </w:rPr>
      </w:pPr>
      <w:r w:rsidRPr="000D047C">
        <w:rPr>
          <w:sz w:val="24"/>
          <w:szCs w:val="24"/>
          <w:lang w:val="da-DK"/>
        </w:rPr>
        <w:t>Behandling</w:t>
      </w:r>
      <w:r w:rsidRPr="000D047C">
        <w:rPr>
          <w:spacing w:val="-1"/>
          <w:sz w:val="24"/>
          <w:szCs w:val="24"/>
          <w:lang w:val="da-DK"/>
        </w:rPr>
        <w:t xml:space="preserve"> </w:t>
      </w:r>
      <w:r w:rsidRPr="000D047C">
        <w:rPr>
          <w:sz w:val="24"/>
          <w:szCs w:val="24"/>
          <w:lang w:val="da-DK"/>
        </w:rPr>
        <w:t>af</w:t>
      </w:r>
      <w:r w:rsidRPr="000D047C">
        <w:rPr>
          <w:spacing w:val="-1"/>
          <w:sz w:val="24"/>
          <w:szCs w:val="24"/>
          <w:lang w:val="da-DK"/>
        </w:rPr>
        <w:t xml:space="preserve"> </w:t>
      </w:r>
      <w:r w:rsidRPr="000D047C">
        <w:rPr>
          <w:sz w:val="24"/>
          <w:szCs w:val="24"/>
          <w:lang w:val="da-DK"/>
        </w:rPr>
        <w:t>sager</w:t>
      </w:r>
      <w:r w:rsidRPr="000D047C">
        <w:rPr>
          <w:spacing w:val="-1"/>
          <w:sz w:val="24"/>
          <w:szCs w:val="24"/>
          <w:lang w:val="da-DK"/>
        </w:rPr>
        <w:t xml:space="preserve"> </w:t>
      </w:r>
      <w:r w:rsidRPr="000D047C">
        <w:rPr>
          <w:sz w:val="24"/>
          <w:szCs w:val="24"/>
          <w:lang w:val="da-DK"/>
        </w:rPr>
        <w:t>vedrørende</w:t>
      </w:r>
      <w:r w:rsidRPr="000D047C">
        <w:rPr>
          <w:spacing w:val="-1"/>
          <w:sz w:val="24"/>
          <w:szCs w:val="24"/>
          <w:lang w:val="da-DK"/>
        </w:rPr>
        <w:t xml:space="preserve"> </w:t>
      </w:r>
      <w:r w:rsidRPr="000D047C">
        <w:rPr>
          <w:sz w:val="24"/>
          <w:szCs w:val="24"/>
          <w:lang w:val="da-DK"/>
        </w:rPr>
        <w:t>priser og</w:t>
      </w:r>
      <w:r w:rsidRPr="000D047C">
        <w:rPr>
          <w:spacing w:val="-1"/>
          <w:sz w:val="24"/>
          <w:szCs w:val="24"/>
          <w:lang w:val="da-DK"/>
        </w:rPr>
        <w:t xml:space="preserve"> </w:t>
      </w:r>
      <w:r w:rsidRPr="000D047C">
        <w:rPr>
          <w:sz w:val="24"/>
          <w:szCs w:val="24"/>
          <w:lang w:val="da-DK"/>
        </w:rPr>
        <w:t>leveringsbetingelser,</w:t>
      </w:r>
      <w:r w:rsidRPr="000D047C">
        <w:rPr>
          <w:spacing w:val="-1"/>
          <w:sz w:val="24"/>
          <w:szCs w:val="24"/>
          <w:lang w:val="da-DK"/>
        </w:rPr>
        <w:t xml:space="preserve"> </w:t>
      </w:r>
      <w:r w:rsidRPr="000D047C">
        <w:rPr>
          <w:sz w:val="24"/>
          <w:szCs w:val="24"/>
          <w:lang w:val="da-DK"/>
        </w:rPr>
        <w:t>jf.</w:t>
      </w:r>
      <w:r w:rsidRPr="000D047C">
        <w:rPr>
          <w:spacing w:val="-1"/>
          <w:sz w:val="24"/>
          <w:szCs w:val="24"/>
          <w:lang w:val="da-DK"/>
        </w:rPr>
        <w:t xml:space="preserve"> </w:t>
      </w:r>
      <w:r w:rsidRPr="000D047C">
        <w:rPr>
          <w:sz w:val="24"/>
          <w:szCs w:val="24"/>
          <w:lang w:val="da-DK"/>
        </w:rPr>
        <w:t>§ 41</w:t>
      </w:r>
      <w:r w:rsidRPr="000D047C">
        <w:rPr>
          <w:spacing w:val="-1"/>
          <w:sz w:val="24"/>
          <w:szCs w:val="24"/>
          <w:lang w:val="da-DK"/>
        </w:rPr>
        <w:t xml:space="preserve"> </w:t>
      </w:r>
      <w:r w:rsidRPr="000D047C">
        <w:rPr>
          <w:sz w:val="24"/>
          <w:szCs w:val="24"/>
          <w:lang w:val="da-DK"/>
        </w:rPr>
        <w:t>i</w:t>
      </w:r>
      <w:r w:rsidRPr="000D047C">
        <w:rPr>
          <w:spacing w:val="-1"/>
          <w:sz w:val="24"/>
          <w:szCs w:val="24"/>
          <w:lang w:val="da-DK"/>
        </w:rPr>
        <w:t xml:space="preserve"> </w:t>
      </w:r>
      <w:r w:rsidRPr="000D047C">
        <w:rPr>
          <w:sz w:val="24"/>
          <w:szCs w:val="24"/>
          <w:lang w:val="da-DK"/>
        </w:rPr>
        <w:t>lov</w:t>
      </w:r>
      <w:r w:rsidRPr="000D047C">
        <w:rPr>
          <w:spacing w:val="-1"/>
          <w:sz w:val="24"/>
          <w:szCs w:val="24"/>
          <w:lang w:val="da-DK"/>
        </w:rPr>
        <w:t xml:space="preserve"> </w:t>
      </w:r>
      <w:r w:rsidRPr="000D047C">
        <w:rPr>
          <w:sz w:val="24"/>
          <w:szCs w:val="24"/>
          <w:lang w:val="da-DK"/>
        </w:rPr>
        <w:t xml:space="preserve">om </w:t>
      </w:r>
      <w:r w:rsidRPr="000D047C">
        <w:rPr>
          <w:spacing w:val="-2"/>
          <w:sz w:val="24"/>
          <w:szCs w:val="24"/>
          <w:lang w:val="da-DK"/>
        </w:rPr>
        <w:t>gasforsyning.</w:t>
      </w:r>
    </w:p>
    <w:p w14:paraId="1E6B6DDB" w14:textId="77777777" w:rsidR="002C6EA9" w:rsidRPr="00456457" w:rsidRDefault="002C6EA9" w:rsidP="002C6EA9">
      <w:pPr>
        <w:pStyle w:val="Listeafsnit"/>
        <w:numPr>
          <w:ilvl w:val="0"/>
          <w:numId w:val="3"/>
        </w:numPr>
        <w:tabs>
          <w:tab w:val="left" w:pos="510"/>
        </w:tabs>
        <w:spacing w:before="12" w:line="249" w:lineRule="auto"/>
        <w:ind w:right="105"/>
        <w:contextualSpacing w:val="0"/>
        <w:rPr>
          <w:sz w:val="24"/>
          <w:szCs w:val="24"/>
          <w:lang w:val="da-DK"/>
        </w:rPr>
      </w:pPr>
      <w:r w:rsidRPr="00ED7770">
        <w:rPr>
          <w:sz w:val="24"/>
          <w:szCs w:val="24"/>
          <w:lang w:val="da-DK"/>
        </w:rPr>
        <w:t xml:space="preserve">Oprettelse af et offentligt tilgængeligt register over anmeldte tariffer, betingelser m.v. og offentliggørelse af et repræsentativt udsnit mindst 1 gang årligt, jf. </w:t>
      </w:r>
      <w:r w:rsidRPr="00456457">
        <w:rPr>
          <w:sz w:val="24"/>
          <w:szCs w:val="24"/>
          <w:lang w:val="da-DK"/>
        </w:rPr>
        <w:t>§ 42 a i lov om gasforsyning.</w:t>
      </w:r>
    </w:p>
    <w:p w14:paraId="1A623EE5" w14:textId="77777777" w:rsidR="002C6EA9" w:rsidRPr="00E54C26" w:rsidRDefault="002C6EA9" w:rsidP="002C6EA9">
      <w:pPr>
        <w:pStyle w:val="Listeafsnit"/>
        <w:numPr>
          <w:ilvl w:val="0"/>
          <w:numId w:val="3"/>
        </w:numPr>
        <w:spacing w:before="2"/>
        <w:ind w:right="107"/>
        <w:contextualSpacing w:val="0"/>
        <w:rPr>
          <w:sz w:val="24"/>
          <w:szCs w:val="24"/>
          <w:lang w:val="da-DK"/>
        </w:rPr>
      </w:pPr>
      <w:r w:rsidRPr="00ED7770">
        <w:rPr>
          <w:sz w:val="24"/>
          <w:szCs w:val="24"/>
          <w:lang w:val="da-DK"/>
        </w:rPr>
        <w:t xml:space="preserve">Analysearbejde efter § 42 a, stk. 3, i lov om </w:t>
      </w:r>
      <w:r w:rsidRPr="00ED7770">
        <w:rPr>
          <w:spacing w:val="-2"/>
          <w:sz w:val="24"/>
          <w:szCs w:val="24"/>
          <w:lang w:val="da-DK"/>
        </w:rPr>
        <w:t>gasforsyning.</w:t>
      </w:r>
      <w:r w:rsidRPr="00ED7770">
        <w:rPr>
          <w:sz w:val="24"/>
          <w:szCs w:val="24"/>
          <w:lang w:val="da-DK"/>
        </w:rPr>
        <w:t xml:space="preserve"> Tilsyn med </w:t>
      </w:r>
      <w:proofErr w:type="spellStart"/>
      <w:r w:rsidRPr="00ED7770">
        <w:rPr>
          <w:sz w:val="24"/>
          <w:szCs w:val="24"/>
          <w:lang w:val="da-DK"/>
        </w:rPr>
        <w:t>elhandelsvirksomheders</w:t>
      </w:r>
      <w:proofErr w:type="spellEnd"/>
      <w:r w:rsidRPr="00ED7770">
        <w:rPr>
          <w:sz w:val="24"/>
          <w:szCs w:val="24"/>
          <w:lang w:val="da-DK"/>
        </w:rPr>
        <w:t xml:space="preserve"> overholdelse af leveringspligten, jf. </w:t>
      </w:r>
      <w:r w:rsidRPr="00E54C26">
        <w:rPr>
          <w:sz w:val="24"/>
          <w:szCs w:val="24"/>
          <w:lang w:val="da-DK"/>
        </w:rPr>
        <w:t>§ 6 b, stk. 1, i lov om elforsyning.</w:t>
      </w:r>
    </w:p>
    <w:p w14:paraId="4613883B" w14:textId="77777777" w:rsidR="002C6EA9" w:rsidRPr="00C209FD" w:rsidRDefault="002C6EA9" w:rsidP="002C6EA9">
      <w:pPr>
        <w:pStyle w:val="Listeafsnit"/>
        <w:numPr>
          <w:ilvl w:val="0"/>
          <w:numId w:val="3"/>
        </w:numPr>
        <w:spacing w:before="2"/>
        <w:ind w:right="107"/>
        <w:contextualSpacing w:val="0"/>
        <w:rPr>
          <w:sz w:val="24"/>
          <w:szCs w:val="24"/>
          <w:lang w:val="da-DK"/>
        </w:rPr>
      </w:pPr>
      <w:r w:rsidRPr="00ED7770">
        <w:rPr>
          <w:sz w:val="24"/>
          <w:szCs w:val="24"/>
          <w:lang w:val="da-DK"/>
        </w:rPr>
        <w:t xml:space="preserve">Tilsyn med at aftaler, som </w:t>
      </w:r>
      <w:r w:rsidRPr="003A669D">
        <w:rPr>
          <w:sz w:val="24"/>
          <w:szCs w:val="24"/>
          <w:lang w:val="da-DK"/>
        </w:rPr>
        <w:t>gasdistributionsselskabe</w:t>
      </w:r>
      <w:r>
        <w:rPr>
          <w:sz w:val="24"/>
          <w:szCs w:val="24"/>
          <w:lang w:val="da-DK"/>
        </w:rPr>
        <w:t>t</w:t>
      </w:r>
      <w:r w:rsidRPr="00ED7770">
        <w:rPr>
          <w:sz w:val="24"/>
          <w:szCs w:val="24"/>
          <w:lang w:val="da-DK"/>
        </w:rPr>
        <w:t xml:space="preserve"> indgår med andre virksomheder, herunder koncernforbundne selskaber, indgås på markedsmæssige vilkår, jf. </w:t>
      </w:r>
      <w:r w:rsidRPr="00C209FD">
        <w:rPr>
          <w:sz w:val="24"/>
          <w:szCs w:val="24"/>
          <w:lang w:val="da-DK"/>
        </w:rPr>
        <w:t xml:space="preserve">§ </w:t>
      </w:r>
      <w:r w:rsidRPr="003A669D">
        <w:rPr>
          <w:sz w:val="24"/>
          <w:szCs w:val="24"/>
          <w:lang w:val="da-DK"/>
        </w:rPr>
        <w:t>28 c</w:t>
      </w:r>
      <w:r w:rsidRPr="00C209FD">
        <w:rPr>
          <w:sz w:val="24"/>
          <w:szCs w:val="24"/>
          <w:lang w:val="da-DK"/>
        </w:rPr>
        <w:t xml:space="preserve"> i lov om </w:t>
      </w:r>
      <w:r w:rsidRPr="003A669D">
        <w:rPr>
          <w:sz w:val="24"/>
          <w:szCs w:val="24"/>
          <w:lang w:val="da-DK"/>
        </w:rPr>
        <w:t>gas</w:t>
      </w:r>
      <w:r w:rsidRPr="00C209FD">
        <w:rPr>
          <w:sz w:val="24"/>
          <w:szCs w:val="24"/>
          <w:lang w:val="da-DK"/>
        </w:rPr>
        <w:t xml:space="preserve">forsyning. </w:t>
      </w:r>
    </w:p>
    <w:p w14:paraId="765E27FE" w14:textId="3234E9B5" w:rsidR="002C6EA9" w:rsidRPr="00ED7770" w:rsidRDefault="002C6EA9" w:rsidP="002C6EA9">
      <w:pPr>
        <w:rPr>
          <w:sz w:val="24"/>
          <w:szCs w:val="24"/>
          <w:lang w:val="da-DK"/>
        </w:rPr>
      </w:pPr>
      <w:r w:rsidRPr="00ED7770">
        <w:rPr>
          <w:i/>
          <w:sz w:val="24"/>
          <w:szCs w:val="24"/>
          <w:lang w:val="da-DK"/>
        </w:rPr>
        <w:t>Stk.</w:t>
      </w:r>
      <w:r w:rsidRPr="00ED7770">
        <w:rPr>
          <w:i/>
          <w:spacing w:val="-2"/>
          <w:sz w:val="24"/>
          <w:szCs w:val="24"/>
          <w:lang w:val="da-DK"/>
        </w:rPr>
        <w:t xml:space="preserve"> </w:t>
      </w:r>
      <w:r w:rsidRPr="00ED7770">
        <w:rPr>
          <w:i/>
          <w:sz w:val="24"/>
          <w:szCs w:val="24"/>
          <w:lang w:val="da-DK"/>
        </w:rPr>
        <w:t>2.</w:t>
      </w:r>
      <w:r w:rsidRPr="00ED7770">
        <w:rPr>
          <w:i/>
          <w:spacing w:val="-2"/>
          <w:sz w:val="24"/>
          <w:szCs w:val="24"/>
          <w:lang w:val="da-DK"/>
        </w:rPr>
        <w:t xml:space="preserve"> </w:t>
      </w:r>
      <w:r w:rsidRPr="00ED7770">
        <w:rPr>
          <w:sz w:val="24"/>
          <w:szCs w:val="24"/>
          <w:lang w:val="da-DK"/>
        </w:rPr>
        <w:t>For</w:t>
      </w:r>
      <w:r w:rsidRPr="00ED7770">
        <w:rPr>
          <w:spacing w:val="-2"/>
          <w:sz w:val="24"/>
          <w:szCs w:val="24"/>
          <w:lang w:val="da-DK"/>
        </w:rPr>
        <w:t xml:space="preserve"> </w:t>
      </w:r>
      <w:r w:rsidRPr="00ED7770">
        <w:rPr>
          <w:sz w:val="24"/>
          <w:szCs w:val="24"/>
          <w:lang w:val="da-DK"/>
        </w:rPr>
        <w:t>betaling</w:t>
      </w:r>
      <w:r w:rsidRPr="00ED7770">
        <w:rPr>
          <w:spacing w:val="-2"/>
          <w:sz w:val="24"/>
          <w:szCs w:val="24"/>
          <w:lang w:val="da-DK"/>
        </w:rPr>
        <w:t xml:space="preserve"> </w:t>
      </w:r>
      <w:r w:rsidRPr="00ED7770">
        <w:rPr>
          <w:sz w:val="24"/>
          <w:szCs w:val="24"/>
          <w:lang w:val="da-DK"/>
        </w:rPr>
        <w:t>efter</w:t>
      </w:r>
      <w:r w:rsidRPr="00ED7770">
        <w:rPr>
          <w:spacing w:val="-2"/>
          <w:sz w:val="24"/>
          <w:szCs w:val="24"/>
          <w:lang w:val="da-DK"/>
        </w:rPr>
        <w:t xml:space="preserve"> </w:t>
      </w:r>
      <w:r w:rsidRPr="00ED7770">
        <w:rPr>
          <w:sz w:val="24"/>
          <w:szCs w:val="24"/>
          <w:lang w:val="da-DK"/>
        </w:rPr>
        <w:t>stk.</w:t>
      </w:r>
      <w:r w:rsidRPr="00ED7770">
        <w:rPr>
          <w:spacing w:val="-2"/>
          <w:sz w:val="24"/>
          <w:szCs w:val="24"/>
          <w:lang w:val="da-DK"/>
        </w:rPr>
        <w:t xml:space="preserve"> </w:t>
      </w:r>
      <w:r w:rsidRPr="00ED7770">
        <w:rPr>
          <w:sz w:val="24"/>
          <w:szCs w:val="24"/>
          <w:lang w:val="da-DK"/>
        </w:rPr>
        <w:t>1</w:t>
      </w:r>
      <w:r w:rsidRPr="00ED7770">
        <w:rPr>
          <w:spacing w:val="-2"/>
          <w:sz w:val="24"/>
          <w:szCs w:val="24"/>
          <w:lang w:val="da-DK"/>
        </w:rPr>
        <w:t xml:space="preserve"> </w:t>
      </w:r>
      <w:r w:rsidRPr="00ED7770">
        <w:rPr>
          <w:sz w:val="24"/>
          <w:szCs w:val="24"/>
          <w:lang w:val="da-DK"/>
        </w:rPr>
        <w:t>fastsættes</w:t>
      </w:r>
      <w:r w:rsidRPr="00ED7770">
        <w:rPr>
          <w:spacing w:val="-3"/>
          <w:sz w:val="24"/>
          <w:szCs w:val="24"/>
          <w:lang w:val="da-DK"/>
        </w:rPr>
        <w:t xml:space="preserve"> </w:t>
      </w:r>
      <w:r w:rsidRPr="00ED7770">
        <w:rPr>
          <w:sz w:val="24"/>
          <w:szCs w:val="24"/>
          <w:lang w:val="da-DK"/>
        </w:rPr>
        <w:t>følgende</w:t>
      </w:r>
      <w:r w:rsidRPr="00ED7770">
        <w:rPr>
          <w:spacing w:val="-2"/>
          <w:sz w:val="24"/>
          <w:szCs w:val="24"/>
          <w:lang w:val="da-DK"/>
        </w:rPr>
        <w:t xml:space="preserve"> </w:t>
      </w:r>
      <w:r w:rsidRPr="00ED7770">
        <w:rPr>
          <w:sz w:val="24"/>
          <w:szCs w:val="24"/>
          <w:lang w:val="da-DK"/>
        </w:rPr>
        <w:t>takster</w:t>
      </w:r>
      <w:r w:rsidRPr="00ED7770">
        <w:rPr>
          <w:spacing w:val="-2"/>
          <w:sz w:val="24"/>
          <w:szCs w:val="24"/>
          <w:lang w:val="da-DK"/>
        </w:rPr>
        <w:t xml:space="preserve"> </w:t>
      </w:r>
      <w:r w:rsidRPr="00ED7770">
        <w:rPr>
          <w:sz w:val="24"/>
          <w:szCs w:val="24"/>
          <w:lang w:val="da-DK"/>
        </w:rPr>
        <w:t>pr.</w:t>
      </w:r>
      <w:r w:rsidRPr="00ED7770">
        <w:rPr>
          <w:spacing w:val="-2"/>
          <w:sz w:val="24"/>
          <w:szCs w:val="24"/>
          <w:lang w:val="da-DK"/>
        </w:rPr>
        <w:t xml:space="preserve"> </w:t>
      </w:r>
      <w:r w:rsidRPr="00ED7770">
        <w:rPr>
          <w:sz w:val="24"/>
          <w:szCs w:val="24"/>
          <w:lang w:val="da-DK"/>
        </w:rPr>
        <w:t>million</w:t>
      </w:r>
      <w:r w:rsidRPr="00ED7770">
        <w:rPr>
          <w:spacing w:val="-2"/>
          <w:sz w:val="24"/>
          <w:szCs w:val="24"/>
          <w:lang w:val="da-DK"/>
        </w:rPr>
        <w:t xml:space="preserve"> </w:t>
      </w:r>
      <w:r w:rsidRPr="00ED7770">
        <w:rPr>
          <w:sz w:val="24"/>
          <w:szCs w:val="24"/>
          <w:lang w:val="da-DK"/>
        </w:rPr>
        <w:t>Nm</w:t>
      </w:r>
      <w:r w:rsidRPr="00ED7770">
        <w:rPr>
          <w:sz w:val="24"/>
          <w:szCs w:val="24"/>
          <w:vertAlign w:val="superscript"/>
          <w:lang w:val="da-DK"/>
        </w:rPr>
        <w:t>3</w:t>
      </w:r>
      <w:r w:rsidRPr="00ED7770">
        <w:rPr>
          <w:spacing w:val="-2"/>
          <w:sz w:val="24"/>
          <w:szCs w:val="24"/>
          <w:lang w:val="da-DK"/>
        </w:rPr>
        <w:t xml:space="preserve"> </w:t>
      </w:r>
      <w:r w:rsidRPr="00ED7770">
        <w:rPr>
          <w:sz w:val="24"/>
          <w:szCs w:val="24"/>
          <w:lang w:val="da-DK"/>
        </w:rPr>
        <w:t>gas</w:t>
      </w:r>
      <w:r w:rsidRPr="00ED7770">
        <w:rPr>
          <w:spacing w:val="-3"/>
          <w:sz w:val="24"/>
          <w:szCs w:val="24"/>
          <w:lang w:val="da-DK"/>
        </w:rPr>
        <w:t xml:space="preserve"> </w:t>
      </w:r>
      <w:r w:rsidRPr="00ED7770">
        <w:rPr>
          <w:sz w:val="24"/>
          <w:szCs w:val="24"/>
          <w:lang w:val="da-DK"/>
        </w:rPr>
        <w:t>med</w:t>
      </w:r>
      <w:r w:rsidRPr="00ED7770">
        <w:rPr>
          <w:spacing w:val="-2"/>
          <w:sz w:val="24"/>
          <w:szCs w:val="24"/>
          <w:lang w:val="da-DK"/>
        </w:rPr>
        <w:t xml:space="preserve"> </w:t>
      </w:r>
      <w:r w:rsidRPr="00ED7770">
        <w:rPr>
          <w:sz w:val="24"/>
          <w:szCs w:val="24"/>
          <w:lang w:val="da-DK"/>
        </w:rPr>
        <w:t>en</w:t>
      </w:r>
      <w:r w:rsidRPr="00ED7770">
        <w:rPr>
          <w:spacing w:val="-2"/>
          <w:sz w:val="24"/>
          <w:szCs w:val="24"/>
          <w:lang w:val="da-DK"/>
        </w:rPr>
        <w:t xml:space="preserve"> </w:t>
      </w:r>
      <w:r w:rsidRPr="00ED7770">
        <w:rPr>
          <w:sz w:val="24"/>
          <w:szCs w:val="24"/>
          <w:lang w:val="da-DK"/>
        </w:rPr>
        <w:t>nedre</w:t>
      </w:r>
      <w:r w:rsidRPr="00ED7770">
        <w:rPr>
          <w:spacing w:val="-2"/>
          <w:sz w:val="24"/>
          <w:szCs w:val="24"/>
          <w:lang w:val="da-DK"/>
        </w:rPr>
        <w:t xml:space="preserve"> </w:t>
      </w:r>
      <w:r w:rsidRPr="00ED7770">
        <w:rPr>
          <w:sz w:val="24"/>
          <w:szCs w:val="24"/>
          <w:lang w:val="da-DK"/>
        </w:rPr>
        <w:t xml:space="preserve">brændværdi på </w:t>
      </w:r>
      <w:r w:rsidRPr="001F39E3">
        <w:rPr>
          <w:sz w:val="24"/>
          <w:szCs w:val="24"/>
          <w:lang w:val="da-DK"/>
        </w:rPr>
        <w:t>39,6 MJ pr. Nm</w:t>
      </w:r>
      <w:r w:rsidRPr="001F39E3">
        <w:rPr>
          <w:sz w:val="24"/>
          <w:szCs w:val="24"/>
          <w:vertAlign w:val="superscript"/>
          <w:lang w:val="da-DK"/>
        </w:rPr>
        <w:t>3</w:t>
      </w:r>
      <w:r w:rsidRPr="001F39E3">
        <w:rPr>
          <w:sz w:val="24"/>
          <w:szCs w:val="24"/>
          <w:lang w:val="da-DK"/>
        </w:rPr>
        <w:t>, der transporteres gennem gasdistributionsselskabets net til forbrug i Danmark:</w:t>
      </w:r>
      <w:ins w:id="38" w:author="Susanne Møller Svenssen" w:date="2025-10-24T16:08:00Z">
        <w:r w:rsidR="00AA6428">
          <w:rPr>
            <w:sz w:val="24"/>
            <w:szCs w:val="24"/>
            <w:lang w:val="da-DK"/>
          </w:rPr>
          <w:t xml:space="preserve"> </w:t>
        </w:r>
      </w:ins>
      <w:del w:id="39" w:author="Jakob Schmidth" w:date="2025-10-31T11:05:00Z">
        <w:r w:rsidR="00E54C26" w:rsidDel="00E54C26">
          <w:rPr>
            <w:sz w:val="24"/>
            <w:szCs w:val="24"/>
            <w:lang w:val="da-DK"/>
          </w:rPr>
          <w:delText>1.280,09</w:delText>
        </w:r>
      </w:del>
      <w:ins w:id="40" w:author="Jakob Schmidth" w:date="2025-10-31T11:05:00Z">
        <w:r w:rsidR="00E54C26">
          <w:rPr>
            <w:sz w:val="24"/>
            <w:szCs w:val="24"/>
            <w:lang w:val="da-DK"/>
          </w:rPr>
          <w:t xml:space="preserve"> </w:t>
        </w:r>
      </w:ins>
      <w:ins w:id="41" w:author="Jakob Schmidth" w:date="2025-10-31T11:04:00Z">
        <w:r w:rsidR="00E54C26">
          <w:rPr>
            <w:sz w:val="24"/>
            <w:szCs w:val="24"/>
            <w:lang w:val="da-DK"/>
          </w:rPr>
          <w:t xml:space="preserve">0,00 </w:t>
        </w:r>
      </w:ins>
      <w:r w:rsidRPr="001F39E3">
        <w:rPr>
          <w:sz w:val="24"/>
          <w:szCs w:val="24"/>
          <w:lang w:val="da-DK"/>
        </w:rPr>
        <w:t>kr. pr</w:t>
      </w:r>
      <w:r w:rsidRPr="00ED7770">
        <w:rPr>
          <w:sz w:val="24"/>
          <w:szCs w:val="24"/>
          <w:lang w:val="da-DK"/>
        </w:rPr>
        <w:t>. million Nm</w:t>
      </w:r>
      <w:r w:rsidRPr="00ED7770">
        <w:rPr>
          <w:sz w:val="24"/>
          <w:szCs w:val="24"/>
          <w:vertAlign w:val="superscript"/>
          <w:lang w:val="da-DK"/>
        </w:rPr>
        <w:t>3</w:t>
      </w:r>
      <w:r w:rsidRPr="00ED7770">
        <w:rPr>
          <w:sz w:val="24"/>
          <w:szCs w:val="24"/>
          <w:lang w:val="da-DK"/>
        </w:rPr>
        <w:t>, jf. dog stk. 3.</w:t>
      </w:r>
    </w:p>
    <w:p w14:paraId="15313AA8" w14:textId="77777777" w:rsidR="002C6EA9" w:rsidRPr="00ED7770" w:rsidRDefault="002C6EA9" w:rsidP="002C6EA9">
      <w:pPr>
        <w:pStyle w:val="Brdtekst"/>
        <w:spacing w:line="249" w:lineRule="auto"/>
        <w:ind w:right="108" w:firstLine="199"/>
        <w:rPr>
          <w:lang w:val="da-DK"/>
        </w:rPr>
      </w:pPr>
      <w:r w:rsidRPr="00ED7770">
        <w:rPr>
          <w:i/>
          <w:lang w:val="da-DK"/>
        </w:rPr>
        <w:t xml:space="preserve">Stk. 3. </w:t>
      </w:r>
      <w:r w:rsidRPr="00ED7770">
        <w:rPr>
          <w:lang w:val="da-DK"/>
        </w:rPr>
        <w:t>Hvis den nedre brændværdi for gassen er forskellig fra 39,6 MJ pr. Nm</w:t>
      </w:r>
      <w:r w:rsidRPr="00ED7770">
        <w:rPr>
          <w:vertAlign w:val="superscript"/>
          <w:lang w:val="da-DK"/>
        </w:rPr>
        <w:t>3</w:t>
      </w:r>
      <w:r w:rsidRPr="00ED7770">
        <w:rPr>
          <w:lang w:val="da-DK"/>
        </w:rPr>
        <w:t>, ændres betalingen i henhold til stk. 2 forholdsmæssigt derefter.</w:t>
      </w:r>
    </w:p>
    <w:p w14:paraId="1CA3EA6B" w14:textId="77777777" w:rsidR="002C6EA9" w:rsidRPr="00ED7770" w:rsidRDefault="002C6EA9" w:rsidP="002C6EA9">
      <w:pPr>
        <w:spacing w:before="158"/>
        <w:ind w:left="3287"/>
        <w:jc w:val="both"/>
        <w:rPr>
          <w:i/>
          <w:sz w:val="24"/>
          <w:lang w:val="da-DK"/>
        </w:rPr>
      </w:pPr>
      <w:bookmarkStart w:id="42" w:name="Gasleverandørers_betalingsforpligtelser"/>
      <w:bookmarkEnd w:id="42"/>
      <w:r w:rsidRPr="00ED7770">
        <w:rPr>
          <w:i/>
          <w:spacing w:val="-2"/>
          <w:sz w:val="24"/>
          <w:lang w:val="da-DK"/>
        </w:rPr>
        <w:t>Gasleverandørers</w:t>
      </w:r>
      <w:r w:rsidRPr="00ED7770">
        <w:rPr>
          <w:i/>
          <w:spacing w:val="8"/>
          <w:sz w:val="24"/>
          <w:lang w:val="da-DK"/>
        </w:rPr>
        <w:t xml:space="preserve"> </w:t>
      </w:r>
      <w:r w:rsidRPr="00ED7770">
        <w:rPr>
          <w:i/>
          <w:spacing w:val="-2"/>
          <w:sz w:val="24"/>
          <w:lang w:val="da-DK"/>
        </w:rPr>
        <w:t>betalingsforpligtelser</w:t>
      </w:r>
    </w:p>
    <w:p w14:paraId="5764C4DD" w14:textId="77777777" w:rsidR="002C6EA9" w:rsidRPr="00ED7770" w:rsidRDefault="002C6EA9" w:rsidP="002C6EA9">
      <w:pPr>
        <w:pStyle w:val="Brdtekst"/>
        <w:spacing w:before="132" w:line="249" w:lineRule="auto"/>
        <w:ind w:right="106" w:firstLine="199"/>
        <w:rPr>
          <w:lang w:val="da-DK"/>
        </w:rPr>
      </w:pPr>
      <w:bookmarkStart w:id="43" w:name="§_8"/>
      <w:bookmarkEnd w:id="43"/>
      <w:r w:rsidRPr="00ED7770">
        <w:rPr>
          <w:b/>
          <w:lang w:val="da-DK"/>
        </w:rPr>
        <w:t xml:space="preserve">§ 8. </w:t>
      </w:r>
      <w:r w:rsidRPr="00ED7770">
        <w:rPr>
          <w:lang w:val="da-DK"/>
        </w:rPr>
        <w:t>Gasleverandører, der har indrapporteret priser til prisportalen for forbrugere på det danske detail- marked for gas, jf. bekendtgørelse om gasleverandørers indberetning af priser, tariffer, rabatter og vilkår til prisportalen for forbrugere på det danske detailmarked for gas, skal betale det i stk. 2 fastsatte gebyr til dækning af Forsyningstilsynets omkostninger til:</w:t>
      </w:r>
    </w:p>
    <w:p w14:paraId="4FE142C0" w14:textId="77777777" w:rsidR="002C6EA9" w:rsidRPr="00ED7770" w:rsidRDefault="002C6EA9" w:rsidP="002C6EA9">
      <w:pPr>
        <w:pStyle w:val="Listeafsnit"/>
        <w:numPr>
          <w:ilvl w:val="0"/>
          <w:numId w:val="2"/>
        </w:numPr>
        <w:tabs>
          <w:tab w:val="left" w:pos="508"/>
          <w:tab w:val="left" w:pos="510"/>
        </w:tabs>
        <w:spacing w:before="4" w:line="249" w:lineRule="auto"/>
        <w:ind w:right="107"/>
        <w:contextualSpacing w:val="0"/>
        <w:jc w:val="both"/>
        <w:rPr>
          <w:sz w:val="24"/>
          <w:lang w:val="da-DK"/>
        </w:rPr>
      </w:pPr>
      <w:r w:rsidRPr="00ED7770">
        <w:rPr>
          <w:sz w:val="24"/>
          <w:lang w:val="da-DK"/>
        </w:rPr>
        <w:t>Tilsyn med gasleverandørenes indberetning af oplysninger om gældende priser for salg af gas og oplysninger om gasprodukterne til prisportalen, jf. bekendtgørelse om gasleverandørers indberetning af priser, tariffer, rabatter og vilkår til prisportalen for forbrugere på det danske detailmarked for gas.</w:t>
      </w:r>
    </w:p>
    <w:p w14:paraId="0FCAB23E" w14:textId="77777777" w:rsidR="002C6EA9" w:rsidRPr="00DF3747" w:rsidRDefault="002C6EA9" w:rsidP="002C6EA9">
      <w:pPr>
        <w:pStyle w:val="Listeafsnit"/>
        <w:numPr>
          <w:ilvl w:val="0"/>
          <w:numId w:val="2"/>
        </w:numPr>
        <w:spacing w:before="2"/>
        <w:ind w:right="107"/>
        <w:contextualSpacing w:val="0"/>
        <w:rPr>
          <w:sz w:val="24"/>
        </w:rPr>
      </w:pPr>
      <w:r w:rsidRPr="00ED7770">
        <w:rPr>
          <w:sz w:val="24"/>
          <w:lang w:val="da-DK"/>
        </w:rPr>
        <w:t xml:space="preserve">Drift af prisportalen for forbrugere på det danske detailmarked for gas, jf. </w:t>
      </w:r>
      <w:r w:rsidRPr="00DF3747">
        <w:rPr>
          <w:sz w:val="24"/>
        </w:rPr>
        <w:t xml:space="preserve">§ </w:t>
      </w:r>
      <w:r w:rsidRPr="00DF3747">
        <w:rPr>
          <w:sz w:val="24"/>
          <w:lang w:val="da-DK"/>
        </w:rPr>
        <w:t>42 d, stk.</w:t>
      </w:r>
      <w:r>
        <w:rPr>
          <w:sz w:val="24"/>
          <w:lang w:val="da-DK"/>
        </w:rPr>
        <w:t xml:space="preserve"> 1</w:t>
      </w:r>
      <w:r w:rsidRPr="00DF3747">
        <w:rPr>
          <w:sz w:val="24"/>
          <w:lang w:val="da-DK"/>
        </w:rPr>
        <w:t>, i lov om gasforsyning</w:t>
      </w:r>
      <w:r>
        <w:rPr>
          <w:sz w:val="24"/>
          <w:lang w:val="da-DK"/>
        </w:rPr>
        <w:t>.</w:t>
      </w:r>
    </w:p>
    <w:p w14:paraId="6E24BCFA" w14:textId="77777777" w:rsidR="002C6EA9" w:rsidRPr="00DF3747" w:rsidRDefault="002C6EA9" w:rsidP="002C6EA9">
      <w:pPr>
        <w:pStyle w:val="Listeafsnit"/>
        <w:numPr>
          <w:ilvl w:val="0"/>
          <w:numId w:val="2"/>
        </w:numPr>
        <w:spacing w:before="2"/>
        <w:ind w:right="107"/>
        <w:contextualSpacing w:val="0"/>
        <w:rPr>
          <w:sz w:val="24"/>
        </w:rPr>
      </w:pPr>
      <w:r w:rsidRPr="00ED7770">
        <w:rPr>
          <w:sz w:val="24"/>
          <w:lang w:val="da-DK"/>
        </w:rPr>
        <w:t xml:space="preserve">Opgavevaretagelse </w:t>
      </w:r>
      <w:r w:rsidRPr="00DF3747">
        <w:rPr>
          <w:sz w:val="24"/>
          <w:lang w:val="da-DK"/>
        </w:rPr>
        <w:t>om</w:t>
      </w:r>
      <w:r w:rsidRPr="00ED7770">
        <w:rPr>
          <w:sz w:val="24"/>
          <w:lang w:val="da-DK"/>
        </w:rPr>
        <w:t xml:space="preserve"> </w:t>
      </w:r>
      <w:r w:rsidRPr="00DF3747">
        <w:rPr>
          <w:sz w:val="24"/>
          <w:lang w:val="da-DK"/>
        </w:rPr>
        <w:t xml:space="preserve">gasleverandørers indberetning </w:t>
      </w:r>
      <w:r w:rsidRPr="00ED7770">
        <w:rPr>
          <w:sz w:val="24"/>
          <w:lang w:val="da-DK"/>
        </w:rPr>
        <w:t>af forsyningsafbrydelser</w:t>
      </w:r>
      <w:r w:rsidRPr="00DF3747">
        <w:rPr>
          <w:sz w:val="24"/>
          <w:lang w:val="da-DK"/>
        </w:rPr>
        <w:t xml:space="preserve"> og udarbejdelse af årlig statistik, jf. § 42 e i lov om gasforsyning.</w:t>
      </w:r>
    </w:p>
    <w:p w14:paraId="1272B577" w14:textId="77777777" w:rsidR="002C6EA9" w:rsidRDefault="002C6EA9" w:rsidP="002C6EA9">
      <w:pPr>
        <w:pStyle w:val="Listeafsnit"/>
        <w:numPr>
          <w:ilvl w:val="0"/>
          <w:numId w:val="2"/>
        </w:numPr>
        <w:tabs>
          <w:tab w:val="left" w:pos="509"/>
        </w:tabs>
        <w:spacing w:before="3"/>
        <w:ind w:left="509" w:hanging="399"/>
        <w:contextualSpacing w:val="0"/>
        <w:jc w:val="both"/>
        <w:rPr>
          <w:sz w:val="24"/>
        </w:rPr>
      </w:pPr>
      <w:r w:rsidRPr="00ED7770">
        <w:rPr>
          <w:sz w:val="24"/>
          <w:lang w:val="da-DK"/>
        </w:rPr>
        <w:lastRenderedPageBreak/>
        <w:t>Behandling</w:t>
      </w:r>
      <w:r w:rsidRPr="00ED7770">
        <w:rPr>
          <w:spacing w:val="-1"/>
          <w:sz w:val="24"/>
          <w:lang w:val="da-DK"/>
        </w:rPr>
        <w:t xml:space="preserve"> </w:t>
      </w:r>
      <w:r w:rsidRPr="00ED7770">
        <w:rPr>
          <w:sz w:val="24"/>
          <w:lang w:val="da-DK"/>
        </w:rPr>
        <w:t>af</w:t>
      </w:r>
      <w:r w:rsidRPr="00ED7770">
        <w:rPr>
          <w:spacing w:val="-1"/>
          <w:sz w:val="24"/>
          <w:lang w:val="da-DK"/>
        </w:rPr>
        <w:t xml:space="preserve"> </w:t>
      </w:r>
      <w:r w:rsidRPr="00ED7770">
        <w:rPr>
          <w:sz w:val="24"/>
          <w:lang w:val="da-DK"/>
        </w:rPr>
        <w:t>sager</w:t>
      </w:r>
      <w:r w:rsidRPr="00ED7770">
        <w:rPr>
          <w:spacing w:val="-1"/>
          <w:sz w:val="24"/>
          <w:lang w:val="da-DK"/>
        </w:rPr>
        <w:t xml:space="preserve"> </w:t>
      </w:r>
      <w:r w:rsidRPr="00ED7770">
        <w:rPr>
          <w:sz w:val="24"/>
          <w:lang w:val="da-DK"/>
        </w:rPr>
        <w:t>vedrørende</w:t>
      </w:r>
      <w:r w:rsidRPr="00ED7770">
        <w:rPr>
          <w:spacing w:val="-1"/>
          <w:sz w:val="24"/>
          <w:lang w:val="da-DK"/>
        </w:rPr>
        <w:t xml:space="preserve"> </w:t>
      </w:r>
      <w:r w:rsidRPr="00ED7770">
        <w:rPr>
          <w:sz w:val="24"/>
          <w:lang w:val="da-DK"/>
        </w:rPr>
        <w:t>priser og</w:t>
      </w:r>
      <w:r w:rsidRPr="00ED7770">
        <w:rPr>
          <w:spacing w:val="-1"/>
          <w:sz w:val="24"/>
          <w:lang w:val="da-DK"/>
        </w:rPr>
        <w:t xml:space="preserve"> </w:t>
      </w:r>
      <w:r w:rsidRPr="00ED7770">
        <w:rPr>
          <w:sz w:val="24"/>
          <w:lang w:val="da-DK"/>
        </w:rPr>
        <w:t>leveringsbetingelser,</w:t>
      </w:r>
      <w:r w:rsidRPr="00ED7770">
        <w:rPr>
          <w:spacing w:val="-1"/>
          <w:sz w:val="24"/>
          <w:lang w:val="da-DK"/>
        </w:rPr>
        <w:t xml:space="preserve"> </w:t>
      </w:r>
      <w:r w:rsidRPr="00ED7770">
        <w:rPr>
          <w:sz w:val="24"/>
          <w:lang w:val="da-DK"/>
        </w:rPr>
        <w:t>jf.</w:t>
      </w:r>
      <w:r w:rsidRPr="00ED7770">
        <w:rPr>
          <w:spacing w:val="-1"/>
          <w:sz w:val="24"/>
          <w:lang w:val="da-DK"/>
        </w:rPr>
        <w:t xml:space="preserve"> </w:t>
      </w:r>
      <w:r>
        <w:rPr>
          <w:sz w:val="24"/>
        </w:rPr>
        <w:t>§ 41</w:t>
      </w:r>
      <w:r>
        <w:rPr>
          <w:spacing w:val="-1"/>
          <w:sz w:val="24"/>
        </w:rPr>
        <w:t xml:space="preserve"> </w:t>
      </w:r>
      <w:r>
        <w:rPr>
          <w:sz w:val="24"/>
        </w:rPr>
        <w:t>i</w:t>
      </w:r>
      <w:r>
        <w:rPr>
          <w:spacing w:val="-1"/>
          <w:sz w:val="24"/>
        </w:rPr>
        <w:t xml:space="preserve"> </w:t>
      </w:r>
      <w:r>
        <w:rPr>
          <w:sz w:val="24"/>
        </w:rPr>
        <w:t>lov</w:t>
      </w:r>
      <w:r>
        <w:rPr>
          <w:spacing w:val="-1"/>
          <w:sz w:val="24"/>
        </w:rPr>
        <w:t xml:space="preserve"> </w:t>
      </w:r>
      <w:r>
        <w:rPr>
          <w:sz w:val="24"/>
        </w:rPr>
        <w:t xml:space="preserve">om </w:t>
      </w:r>
      <w:r>
        <w:rPr>
          <w:spacing w:val="-2"/>
          <w:sz w:val="24"/>
        </w:rPr>
        <w:t>gasforsyning.</w:t>
      </w:r>
    </w:p>
    <w:p w14:paraId="55A84669" w14:textId="77777777" w:rsidR="002C6EA9" w:rsidRPr="00DF3747" w:rsidRDefault="002C6EA9" w:rsidP="002C6EA9">
      <w:pPr>
        <w:pStyle w:val="Listeafsnit"/>
        <w:numPr>
          <w:ilvl w:val="0"/>
          <w:numId w:val="2"/>
        </w:numPr>
        <w:tabs>
          <w:tab w:val="left" w:pos="508"/>
          <w:tab w:val="left" w:pos="510"/>
        </w:tabs>
        <w:spacing w:before="12" w:line="249" w:lineRule="auto"/>
        <w:ind w:right="109" w:hanging="401"/>
        <w:contextualSpacing w:val="0"/>
        <w:jc w:val="both"/>
        <w:rPr>
          <w:sz w:val="24"/>
        </w:rPr>
      </w:pPr>
      <w:r w:rsidRPr="00ED7770">
        <w:rPr>
          <w:sz w:val="24"/>
          <w:lang w:val="da-DK"/>
        </w:rPr>
        <w:t xml:space="preserve">Tilsyn med </w:t>
      </w:r>
      <w:r w:rsidRPr="00DF3747">
        <w:rPr>
          <w:sz w:val="24"/>
          <w:lang w:val="da-DK"/>
        </w:rPr>
        <w:t>gasleverandørers</w:t>
      </w:r>
      <w:r w:rsidRPr="00ED7770">
        <w:rPr>
          <w:sz w:val="24"/>
          <w:lang w:val="da-DK"/>
        </w:rPr>
        <w:t xml:space="preserve"> overholdelse af leveringspligten, jf. </w:t>
      </w:r>
      <w:r w:rsidRPr="00DF3747">
        <w:rPr>
          <w:sz w:val="24"/>
        </w:rPr>
        <w:t xml:space="preserve">§ </w:t>
      </w:r>
      <w:r w:rsidRPr="00DF3747">
        <w:rPr>
          <w:sz w:val="24"/>
          <w:lang w:val="da-DK"/>
        </w:rPr>
        <w:t>7 c i lov om gasforsyning</w:t>
      </w:r>
      <w:r w:rsidRPr="00DF3747">
        <w:rPr>
          <w:sz w:val="24"/>
        </w:rPr>
        <w:t>.</w:t>
      </w:r>
    </w:p>
    <w:p w14:paraId="33A1FC1E" w14:textId="77777777" w:rsidR="002C6EA9" w:rsidRPr="00ED7770" w:rsidRDefault="002C6EA9" w:rsidP="002C6EA9">
      <w:pPr>
        <w:pStyle w:val="Listeafsnit"/>
        <w:numPr>
          <w:ilvl w:val="0"/>
          <w:numId w:val="2"/>
        </w:numPr>
        <w:tabs>
          <w:tab w:val="left" w:pos="508"/>
          <w:tab w:val="left" w:pos="510"/>
        </w:tabs>
        <w:spacing w:before="12" w:line="249" w:lineRule="auto"/>
        <w:ind w:right="109" w:hanging="401"/>
        <w:contextualSpacing w:val="0"/>
        <w:jc w:val="both"/>
        <w:rPr>
          <w:sz w:val="24"/>
          <w:lang w:val="da-DK"/>
        </w:rPr>
      </w:pPr>
      <w:r w:rsidRPr="00ED7770">
        <w:rPr>
          <w:sz w:val="24"/>
          <w:lang w:val="da-DK"/>
        </w:rPr>
        <w:t>Tilsyn med gasleverandørers overholdelse af bekendtgørelse om gasselskabernes fakturering og spe- cificering af omkostninger over for modtagere af transport- og energiydelser.</w:t>
      </w:r>
    </w:p>
    <w:p w14:paraId="6851D9CC" w14:textId="77777777" w:rsidR="002C6EA9" w:rsidRPr="00ED7770" w:rsidRDefault="002C6EA9" w:rsidP="002C6EA9">
      <w:pPr>
        <w:pStyle w:val="Brdtekst"/>
        <w:spacing w:before="24" w:line="271" w:lineRule="auto"/>
        <w:ind w:right="110" w:firstLine="200"/>
        <w:rPr>
          <w:lang w:val="da-DK"/>
        </w:rPr>
      </w:pPr>
      <w:r w:rsidRPr="00ED7770">
        <w:rPr>
          <w:i/>
          <w:lang w:val="da-DK"/>
        </w:rPr>
        <w:t>Stk.</w:t>
      </w:r>
      <w:r w:rsidRPr="00ED7770">
        <w:rPr>
          <w:i/>
          <w:spacing w:val="-2"/>
          <w:lang w:val="da-DK"/>
        </w:rPr>
        <w:t xml:space="preserve"> </w:t>
      </w:r>
      <w:r w:rsidRPr="00ED7770">
        <w:rPr>
          <w:i/>
          <w:lang w:val="da-DK"/>
        </w:rPr>
        <w:t>2.</w:t>
      </w:r>
      <w:r w:rsidRPr="00ED7770">
        <w:rPr>
          <w:i/>
          <w:spacing w:val="-2"/>
          <w:lang w:val="da-DK"/>
        </w:rPr>
        <w:t xml:space="preserve"> </w:t>
      </w:r>
      <w:r w:rsidRPr="00ED7770">
        <w:rPr>
          <w:lang w:val="da-DK"/>
        </w:rPr>
        <w:t>For</w:t>
      </w:r>
      <w:r w:rsidRPr="00ED7770">
        <w:rPr>
          <w:spacing w:val="-2"/>
          <w:lang w:val="da-DK"/>
        </w:rPr>
        <w:t xml:space="preserve"> </w:t>
      </w:r>
      <w:r w:rsidRPr="00ED7770">
        <w:rPr>
          <w:lang w:val="da-DK"/>
        </w:rPr>
        <w:t>betaling</w:t>
      </w:r>
      <w:r w:rsidRPr="00ED7770">
        <w:rPr>
          <w:spacing w:val="-2"/>
          <w:lang w:val="da-DK"/>
        </w:rPr>
        <w:t xml:space="preserve"> </w:t>
      </w:r>
      <w:r w:rsidRPr="00ED7770">
        <w:rPr>
          <w:lang w:val="da-DK"/>
        </w:rPr>
        <w:t>efter</w:t>
      </w:r>
      <w:r w:rsidRPr="00ED7770">
        <w:rPr>
          <w:spacing w:val="-2"/>
          <w:lang w:val="da-DK"/>
        </w:rPr>
        <w:t xml:space="preserve"> </w:t>
      </w:r>
      <w:r w:rsidRPr="00ED7770">
        <w:rPr>
          <w:lang w:val="da-DK"/>
        </w:rPr>
        <w:t>stk.</w:t>
      </w:r>
      <w:r w:rsidRPr="00ED7770">
        <w:rPr>
          <w:spacing w:val="-2"/>
          <w:lang w:val="da-DK"/>
        </w:rPr>
        <w:t xml:space="preserve"> </w:t>
      </w:r>
      <w:r w:rsidRPr="00ED7770">
        <w:rPr>
          <w:lang w:val="da-DK"/>
        </w:rPr>
        <w:t>1</w:t>
      </w:r>
      <w:r w:rsidRPr="00ED7770">
        <w:rPr>
          <w:spacing w:val="-2"/>
          <w:lang w:val="da-DK"/>
        </w:rPr>
        <w:t xml:space="preserve"> </w:t>
      </w:r>
      <w:r w:rsidRPr="001F39E3">
        <w:rPr>
          <w:lang w:val="da-DK"/>
        </w:rPr>
        <w:t>fastsættes</w:t>
      </w:r>
      <w:r w:rsidRPr="001F39E3">
        <w:rPr>
          <w:spacing w:val="-3"/>
          <w:lang w:val="da-DK"/>
        </w:rPr>
        <w:t xml:space="preserve"> </w:t>
      </w:r>
      <w:r w:rsidRPr="001F39E3">
        <w:rPr>
          <w:lang w:val="da-DK"/>
        </w:rPr>
        <w:t>følgende</w:t>
      </w:r>
      <w:r w:rsidRPr="001F39E3">
        <w:rPr>
          <w:spacing w:val="-2"/>
          <w:lang w:val="da-DK"/>
        </w:rPr>
        <w:t xml:space="preserve"> </w:t>
      </w:r>
      <w:r w:rsidRPr="001F39E3">
        <w:rPr>
          <w:lang w:val="da-DK"/>
        </w:rPr>
        <w:t>takster</w:t>
      </w:r>
      <w:r w:rsidRPr="001F39E3">
        <w:rPr>
          <w:spacing w:val="-2"/>
          <w:lang w:val="da-DK"/>
        </w:rPr>
        <w:t xml:space="preserve"> </w:t>
      </w:r>
      <w:r w:rsidRPr="001F39E3">
        <w:rPr>
          <w:lang w:val="da-DK"/>
        </w:rPr>
        <w:t>pr.</w:t>
      </w:r>
      <w:r w:rsidRPr="001F39E3">
        <w:rPr>
          <w:spacing w:val="-2"/>
          <w:lang w:val="da-DK"/>
        </w:rPr>
        <w:t xml:space="preserve"> </w:t>
      </w:r>
      <w:r w:rsidRPr="001F39E3">
        <w:rPr>
          <w:lang w:val="da-DK"/>
        </w:rPr>
        <w:t>million</w:t>
      </w:r>
      <w:r w:rsidRPr="001F39E3">
        <w:rPr>
          <w:spacing w:val="-2"/>
          <w:lang w:val="da-DK"/>
        </w:rPr>
        <w:t xml:space="preserve"> </w:t>
      </w:r>
      <w:r w:rsidRPr="001F39E3">
        <w:rPr>
          <w:lang w:val="da-DK"/>
        </w:rPr>
        <w:t>Nm</w:t>
      </w:r>
      <w:r w:rsidRPr="001F39E3">
        <w:rPr>
          <w:vertAlign w:val="superscript"/>
          <w:lang w:val="da-DK"/>
        </w:rPr>
        <w:t>3</w:t>
      </w:r>
      <w:r w:rsidRPr="001F39E3">
        <w:rPr>
          <w:spacing w:val="-2"/>
          <w:lang w:val="da-DK"/>
        </w:rPr>
        <w:t xml:space="preserve"> </w:t>
      </w:r>
      <w:r w:rsidRPr="001F39E3">
        <w:rPr>
          <w:lang w:val="da-DK"/>
        </w:rPr>
        <w:t>gas</w:t>
      </w:r>
      <w:r w:rsidRPr="001F39E3">
        <w:rPr>
          <w:spacing w:val="-3"/>
          <w:lang w:val="da-DK"/>
        </w:rPr>
        <w:t xml:space="preserve"> </w:t>
      </w:r>
      <w:r w:rsidRPr="001F39E3">
        <w:rPr>
          <w:lang w:val="da-DK"/>
        </w:rPr>
        <w:t>med</w:t>
      </w:r>
      <w:r w:rsidRPr="001F39E3">
        <w:rPr>
          <w:spacing w:val="-2"/>
          <w:lang w:val="da-DK"/>
        </w:rPr>
        <w:t xml:space="preserve"> </w:t>
      </w:r>
      <w:r w:rsidRPr="001F39E3">
        <w:rPr>
          <w:lang w:val="da-DK"/>
        </w:rPr>
        <w:t>en</w:t>
      </w:r>
      <w:r w:rsidRPr="001F39E3">
        <w:rPr>
          <w:spacing w:val="-2"/>
          <w:lang w:val="da-DK"/>
        </w:rPr>
        <w:t xml:space="preserve"> </w:t>
      </w:r>
      <w:r w:rsidRPr="001F39E3">
        <w:rPr>
          <w:lang w:val="da-DK"/>
        </w:rPr>
        <w:t>nedre</w:t>
      </w:r>
      <w:r w:rsidRPr="001F39E3">
        <w:rPr>
          <w:spacing w:val="-2"/>
          <w:lang w:val="da-DK"/>
        </w:rPr>
        <w:t xml:space="preserve"> </w:t>
      </w:r>
      <w:r w:rsidRPr="001F39E3">
        <w:rPr>
          <w:lang w:val="da-DK"/>
        </w:rPr>
        <w:t>brændværdi på 39,6 MJ pr. Nm</w:t>
      </w:r>
      <w:r w:rsidRPr="001F39E3">
        <w:rPr>
          <w:vertAlign w:val="superscript"/>
          <w:lang w:val="da-DK"/>
        </w:rPr>
        <w:t>3</w:t>
      </w:r>
      <w:r w:rsidRPr="001F39E3">
        <w:rPr>
          <w:lang w:val="da-DK"/>
        </w:rPr>
        <w:t xml:space="preserve">, der sælges til forbrug i Danmark: </w:t>
      </w:r>
      <w:r>
        <w:rPr>
          <w:lang w:val="da-DK"/>
        </w:rPr>
        <w:t xml:space="preserve">0,00 </w:t>
      </w:r>
      <w:r w:rsidRPr="001F39E3">
        <w:rPr>
          <w:lang w:val="da-DK"/>
        </w:rPr>
        <w:t>kr.</w:t>
      </w:r>
      <w:r w:rsidRPr="00ED7770">
        <w:rPr>
          <w:lang w:val="da-DK"/>
        </w:rPr>
        <w:t xml:space="preserve"> pr. million Nm</w:t>
      </w:r>
      <w:r w:rsidRPr="00ED7770">
        <w:rPr>
          <w:vertAlign w:val="superscript"/>
          <w:lang w:val="da-DK"/>
        </w:rPr>
        <w:t>3</w:t>
      </w:r>
      <w:r w:rsidRPr="00ED7770">
        <w:rPr>
          <w:lang w:val="da-DK"/>
        </w:rPr>
        <w:t>, jf. dog stk. 3.</w:t>
      </w:r>
    </w:p>
    <w:p w14:paraId="271D4B37" w14:textId="77777777" w:rsidR="002C6EA9" w:rsidRPr="00ED7770" w:rsidRDefault="002C6EA9" w:rsidP="002C6EA9">
      <w:pPr>
        <w:pStyle w:val="Brdtekst"/>
        <w:spacing w:line="249" w:lineRule="auto"/>
        <w:ind w:right="108" w:firstLine="200"/>
        <w:rPr>
          <w:lang w:val="da-DK"/>
        </w:rPr>
      </w:pPr>
      <w:r w:rsidRPr="00ED7770">
        <w:rPr>
          <w:i/>
          <w:lang w:val="da-DK"/>
        </w:rPr>
        <w:t xml:space="preserve">Stk. 3. </w:t>
      </w:r>
      <w:r w:rsidRPr="00ED7770">
        <w:rPr>
          <w:lang w:val="da-DK"/>
        </w:rPr>
        <w:t>Hvis den nedre brændværdi for gassen er forskellig fra 39,6 MJ pr. Nm</w:t>
      </w:r>
      <w:r w:rsidRPr="00ED7770">
        <w:rPr>
          <w:vertAlign w:val="superscript"/>
          <w:lang w:val="da-DK"/>
        </w:rPr>
        <w:t>3</w:t>
      </w:r>
      <w:r w:rsidRPr="00ED7770">
        <w:rPr>
          <w:lang w:val="da-DK"/>
        </w:rPr>
        <w:t>, ændres betalingen i henhold til stk. 2 forholdsmæssigt derefter.</w:t>
      </w:r>
    </w:p>
    <w:p w14:paraId="29DB4A3C" w14:textId="77777777" w:rsidR="002C6EA9" w:rsidRPr="00ED7770" w:rsidRDefault="002C6EA9" w:rsidP="002C6EA9">
      <w:pPr>
        <w:spacing w:before="160"/>
        <w:ind w:left="3829"/>
        <w:jc w:val="both"/>
        <w:rPr>
          <w:i/>
          <w:sz w:val="24"/>
          <w:lang w:val="da-DK"/>
        </w:rPr>
      </w:pPr>
      <w:bookmarkStart w:id="44" w:name="Fælles_betalingsforpligtelser"/>
      <w:bookmarkEnd w:id="44"/>
      <w:r w:rsidRPr="00ED7770">
        <w:rPr>
          <w:i/>
          <w:sz w:val="24"/>
          <w:lang w:val="da-DK"/>
        </w:rPr>
        <w:t>Fælles</w:t>
      </w:r>
      <w:r w:rsidRPr="00ED7770">
        <w:rPr>
          <w:i/>
          <w:spacing w:val="-6"/>
          <w:sz w:val="24"/>
          <w:lang w:val="da-DK"/>
        </w:rPr>
        <w:t xml:space="preserve"> </w:t>
      </w:r>
      <w:r w:rsidRPr="00ED7770">
        <w:rPr>
          <w:i/>
          <w:spacing w:val="-2"/>
          <w:sz w:val="24"/>
          <w:lang w:val="da-DK"/>
        </w:rPr>
        <w:t>betalingsforpligtelser</w:t>
      </w:r>
    </w:p>
    <w:p w14:paraId="5CBB9DB0" w14:textId="77777777" w:rsidR="002C6EA9" w:rsidRPr="00ED7770" w:rsidRDefault="002C6EA9" w:rsidP="002C6EA9">
      <w:pPr>
        <w:pStyle w:val="Brdtekst"/>
        <w:spacing w:before="132" w:line="249" w:lineRule="auto"/>
        <w:ind w:right="107" w:firstLine="200"/>
        <w:rPr>
          <w:lang w:val="da-DK"/>
        </w:rPr>
      </w:pPr>
      <w:bookmarkStart w:id="45" w:name="§_9"/>
      <w:bookmarkEnd w:id="45"/>
      <w:r w:rsidRPr="00ED7770">
        <w:rPr>
          <w:b/>
          <w:lang w:val="da-DK"/>
        </w:rPr>
        <w:t xml:space="preserve">§ 9. </w:t>
      </w:r>
      <w:r w:rsidRPr="00ED7770">
        <w:rPr>
          <w:lang w:val="da-DK"/>
        </w:rPr>
        <w:t>Transmissionsselskaber, systemoperatører, transmissionssystemejere, gasdistributionsselskabe</w:t>
      </w:r>
      <w:r>
        <w:rPr>
          <w:lang w:val="da-DK"/>
        </w:rPr>
        <w:t>t</w:t>
      </w:r>
      <w:r w:rsidRPr="00ED7770">
        <w:rPr>
          <w:lang w:val="da-DK"/>
        </w:rPr>
        <w:t xml:space="preserve"> og gasleverandører skal betale det i stk. 2-4 fastsatte gebyr til dækning af Forsyningstilsynets omkostninger </w:t>
      </w:r>
      <w:r w:rsidRPr="00ED7770">
        <w:rPr>
          <w:spacing w:val="-4"/>
          <w:lang w:val="da-DK"/>
        </w:rPr>
        <w:t>til:</w:t>
      </w:r>
    </w:p>
    <w:p w14:paraId="249D4421" w14:textId="77777777" w:rsidR="002C6EA9" w:rsidRPr="00ED7770" w:rsidRDefault="002C6EA9" w:rsidP="002C6EA9">
      <w:pPr>
        <w:pStyle w:val="Listeafsnit"/>
        <w:numPr>
          <w:ilvl w:val="0"/>
          <w:numId w:val="1"/>
        </w:numPr>
        <w:tabs>
          <w:tab w:val="left" w:pos="508"/>
          <w:tab w:val="left" w:pos="510"/>
        </w:tabs>
        <w:spacing w:before="3" w:line="249" w:lineRule="auto"/>
        <w:ind w:right="108"/>
        <w:contextualSpacing w:val="0"/>
        <w:jc w:val="both"/>
        <w:rPr>
          <w:sz w:val="24"/>
          <w:lang w:val="da-DK"/>
        </w:rPr>
      </w:pPr>
      <w:r w:rsidRPr="00ED7770">
        <w:rPr>
          <w:sz w:val="24"/>
          <w:lang w:val="da-DK"/>
        </w:rPr>
        <w:t>Overvågning af engros- og detailmarkedet, jf. bekendtgørelse om Forsyningstilsynets overvågning af det indre marked for el og naturgas m.v.</w:t>
      </w:r>
    </w:p>
    <w:p w14:paraId="404B5BA3" w14:textId="77777777" w:rsidR="002C6EA9" w:rsidRPr="00ED7770" w:rsidRDefault="002C6EA9" w:rsidP="002C6EA9">
      <w:pPr>
        <w:pStyle w:val="Listeafsnit"/>
        <w:numPr>
          <w:ilvl w:val="0"/>
          <w:numId w:val="1"/>
        </w:numPr>
        <w:tabs>
          <w:tab w:val="left" w:pos="508"/>
          <w:tab w:val="left" w:pos="510"/>
        </w:tabs>
        <w:spacing w:before="1" w:line="249" w:lineRule="auto"/>
        <w:ind w:right="108"/>
        <w:contextualSpacing w:val="0"/>
        <w:jc w:val="both"/>
        <w:rPr>
          <w:sz w:val="24"/>
          <w:lang w:val="da-DK"/>
        </w:rPr>
      </w:pPr>
      <w:r w:rsidRPr="00ED7770">
        <w:rPr>
          <w:sz w:val="24"/>
          <w:lang w:val="da-DK"/>
        </w:rPr>
        <w:t>Forsyningstilsynets</w:t>
      </w:r>
      <w:r w:rsidRPr="00ED7770">
        <w:rPr>
          <w:spacing w:val="-5"/>
          <w:sz w:val="24"/>
          <w:lang w:val="da-DK"/>
        </w:rPr>
        <w:t xml:space="preserve"> </w:t>
      </w:r>
      <w:r w:rsidRPr="00ED7770">
        <w:rPr>
          <w:sz w:val="24"/>
          <w:lang w:val="da-DK"/>
        </w:rPr>
        <w:t>øvrige</w:t>
      </w:r>
      <w:r w:rsidRPr="00ED7770">
        <w:rPr>
          <w:spacing w:val="-4"/>
          <w:sz w:val="24"/>
          <w:lang w:val="da-DK"/>
        </w:rPr>
        <w:t xml:space="preserve"> </w:t>
      </w:r>
      <w:r w:rsidRPr="00ED7770">
        <w:rPr>
          <w:sz w:val="24"/>
          <w:lang w:val="da-DK"/>
        </w:rPr>
        <w:t>opgavevaretagelse,</w:t>
      </w:r>
      <w:r w:rsidRPr="00ED7770">
        <w:rPr>
          <w:spacing w:val="-4"/>
          <w:sz w:val="24"/>
          <w:lang w:val="da-DK"/>
        </w:rPr>
        <w:t xml:space="preserve"> </w:t>
      </w:r>
      <w:r w:rsidRPr="00ED7770">
        <w:rPr>
          <w:sz w:val="24"/>
          <w:lang w:val="da-DK"/>
        </w:rPr>
        <w:t>herunder</w:t>
      </w:r>
      <w:r w:rsidRPr="00ED7770">
        <w:rPr>
          <w:spacing w:val="-4"/>
          <w:sz w:val="24"/>
          <w:lang w:val="da-DK"/>
        </w:rPr>
        <w:t xml:space="preserve"> </w:t>
      </w:r>
      <w:r w:rsidRPr="00ED7770">
        <w:rPr>
          <w:sz w:val="24"/>
          <w:lang w:val="da-DK"/>
        </w:rPr>
        <w:t>deltagelse</w:t>
      </w:r>
      <w:r w:rsidRPr="00ED7770">
        <w:rPr>
          <w:spacing w:val="-4"/>
          <w:sz w:val="24"/>
          <w:lang w:val="da-DK"/>
        </w:rPr>
        <w:t xml:space="preserve"> </w:t>
      </w:r>
      <w:r w:rsidRPr="00ED7770">
        <w:rPr>
          <w:sz w:val="24"/>
          <w:lang w:val="da-DK"/>
        </w:rPr>
        <w:t>i</w:t>
      </w:r>
      <w:r w:rsidRPr="00ED7770">
        <w:rPr>
          <w:spacing w:val="-4"/>
          <w:sz w:val="24"/>
          <w:lang w:val="da-DK"/>
        </w:rPr>
        <w:t xml:space="preserve"> </w:t>
      </w:r>
      <w:r w:rsidRPr="00ED7770">
        <w:rPr>
          <w:sz w:val="24"/>
          <w:lang w:val="da-DK"/>
        </w:rPr>
        <w:t>internationalt</w:t>
      </w:r>
      <w:r w:rsidRPr="00ED7770">
        <w:rPr>
          <w:spacing w:val="-4"/>
          <w:sz w:val="24"/>
          <w:lang w:val="da-DK"/>
        </w:rPr>
        <w:t xml:space="preserve"> </w:t>
      </w:r>
      <w:r w:rsidRPr="00ED7770">
        <w:rPr>
          <w:sz w:val="24"/>
          <w:lang w:val="da-DK"/>
        </w:rPr>
        <w:t>arbejde,</w:t>
      </w:r>
      <w:r w:rsidRPr="00ED7770">
        <w:rPr>
          <w:spacing w:val="-4"/>
          <w:sz w:val="24"/>
          <w:lang w:val="da-DK"/>
        </w:rPr>
        <w:t xml:space="preserve"> </w:t>
      </w:r>
      <w:r w:rsidRPr="00ED7770">
        <w:rPr>
          <w:sz w:val="24"/>
          <w:lang w:val="da-DK"/>
        </w:rPr>
        <w:t>som</w:t>
      </w:r>
      <w:r w:rsidRPr="00ED7770">
        <w:rPr>
          <w:spacing w:val="-4"/>
          <w:sz w:val="24"/>
          <w:lang w:val="da-DK"/>
        </w:rPr>
        <w:t xml:space="preserve"> </w:t>
      </w:r>
      <w:r w:rsidRPr="00ED7770">
        <w:rPr>
          <w:sz w:val="24"/>
          <w:lang w:val="da-DK"/>
        </w:rPr>
        <w:t>gebyr- finansieres efter § 44, stk. 1, i lov om gasforsyning.</w:t>
      </w:r>
    </w:p>
    <w:p w14:paraId="26075827" w14:textId="739289BA" w:rsidR="002C6EA9" w:rsidRDefault="002C6EA9" w:rsidP="002C6EA9">
      <w:pPr>
        <w:pStyle w:val="Brdtekst"/>
        <w:spacing w:before="25" w:line="271" w:lineRule="auto"/>
        <w:ind w:right="107" w:firstLine="200"/>
        <w:rPr>
          <w:lang w:val="da-DK"/>
        </w:rPr>
      </w:pPr>
      <w:r w:rsidRPr="00ED7770">
        <w:rPr>
          <w:i/>
          <w:lang w:val="da-DK"/>
        </w:rPr>
        <w:t>Stk.</w:t>
      </w:r>
      <w:r w:rsidRPr="00ED7770">
        <w:rPr>
          <w:i/>
          <w:spacing w:val="40"/>
          <w:lang w:val="da-DK"/>
        </w:rPr>
        <w:t xml:space="preserve"> </w:t>
      </w:r>
      <w:r w:rsidRPr="00ED7770">
        <w:rPr>
          <w:i/>
          <w:lang w:val="da-DK"/>
        </w:rPr>
        <w:t>2.</w:t>
      </w:r>
      <w:r w:rsidRPr="00ED7770">
        <w:rPr>
          <w:i/>
          <w:spacing w:val="40"/>
          <w:lang w:val="da-DK"/>
        </w:rPr>
        <w:t xml:space="preserve"> </w:t>
      </w:r>
      <w:r w:rsidRPr="00ED7770">
        <w:rPr>
          <w:lang w:val="da-DK"/>
        </w:rPr>
        <w:t>For</w:t>
      </w:r>
      <w:r w:rsidRPr="00ED7770">
        <w:rPr>
          <w:spacing w:val="40"/>
          <w:lang w:val="da-DK"/>
        </w:rPr>
        <w:t xml:space="preserve"> </w:t>
      </w:r>
      <w:r w:rsidRPr="00ED7770">
        <w:rPr>
          <w:lang w:val="da-DK"/>
        </w:rPr>
        <w:t>transmissionsselskabets</w:t>
      </w:r>
      <w:r w:rsidRPr="00ED7770">
        <w:rPr>
          <w:spacing w:val="40"/>
          <w:lang w:val="da-DK"/>
        </w:rPr>
        <w:t xml:space="preserve"> </w:t>
      </w:r>
      <w:r w:rsidRPr="00ED7770">
        <w:rPr>
          <w:lang w:val="da-DK"/>
        </w:rPr>
        <w:t>betaling</w:t>
      </w:r>
      <w:r w:rsidRPr="00ED7770">
        <w:rPr>
          <w:spacing w:val="40"/>
          <w:lang w:val="da-DK"/>
        </w:rPr>
        <w:t xml:space="preserve"> </w:t>
      </w:r>
      <w:r w:rsidRPr="00ED7770">
        <w:rPr>
          <w:lang w:val="da-DK"/>
        </w:rPr>
        <w:t>efter</w:t>
      </w:r>
      <w:r w:rsidRPr="00ED7770">
        <w:rPr>
          <w:spacing w:val="40"/>
          <w:lang w:val="da-DK"/>
        </w:rPr>
        <w:t xml:space="preserve"> </w:t>
      </w:r>
      <w:r w:rsidRPr="00ED7770">
        <w:rPr>
          <w:lang w:val="da-DK"/>
        </w:rPr>
        <w:t>stk.</w:t>
      </w:r>
      <w:r w:rsidRPr="00ED7770">
        <w:rPr>
          <w:spacing w:val="40"/>
          <w:lang w:val="da-DK"/>
        </w:rPr>
        <w:t xml:space="preserve"> </w:t>
      </w:r>
      <w:r w:rsidRPr="00ED7770">
        <w:rPr>
          <w:lang w:val="da-DK"/>
        </w:rPr>
        <w:t>1</w:t>
      </w:r>
      <w:r w:rsidRPr="00ED7770">
        <w:rPr>
          <w:spacing w:val="40"/>
          <w:lang w:val="da-DK"/>
        </w:rPr>
        <w:t xml:space="preserve"> </w:t>
      </w:r>
      <w:r w:rsidRPr="00ED7770">
        <w:rPr>
          <w:lang w:val="da-DK"/>
        </w:rPr>
        <w:t>fastsættes</w:t>
      </w:r>
      <w:r w:rsidRPr="00ED7770">
        <w:rPr>
          <w:spacing w:val="40"/>
          <w:lang w:val="da-DK"/>
        </w:rPr>
        <w:t xml:space="preserve"> </w:t>
      </w:r>
      <w:r w:rsidRPr="00ED7770">
        <w:rPr>
          <w:lang w:val="da-DK"/>
        </w:rPr>
        <w:t>følgende</w:t>
      </w:r>
      <w:r w:rsidRPr="00ED7770">
        <w:rPr>
          <w:spacing w:val="40"/>
          <w:lang w:val="da-DK"/>
        </w:rPr>
        <w:t xml:space="preserve"> </w:t>
      </w:r>
      <w:r w:rsidRPr="00ED7770">
        <w:rPr>
          <w:lang w:val="da-DK"/>
        </w:rPr>
        <w:t>takster</w:t>
      </w:r>
      <w:r w:rsidRPr="00ED7770">
        <w:rPr>
          <w:spacing w:val="40"/>
          <w:lang w:val="da-DK"/>
        </w:rPr>
        <w:t xml:space="preserve"> </w:t>
      </w:r>
      <w:r w:rsidRPr="00ED7770">
        <w:rPr>
          <w:lang w:val="da-DK"/>
        </w:rPr>
        <w:t>pr.</w:t>
      </w:r>
      <w:r w:rsidRPr="00ED7770">
        <w:rPr>
          <w:spacing w:val="40"/>
          <w:lang w:val="da-DK"/>
        </w:rPr>
        <w:t xml:space="preserve"> </w:t>
      </w:r>
      <w:r w:rsidRPr="00ED7770">
        <w:rPr>
          <w:lang w:val="da-DK"/>
        </w:rPr>
        <w:t>million</w:t>
      </w:r>
      <w:r w:rsidRPr="00ED7770">
        <w:rPr>
          <w:spacing w:val="40"/>
          <w:lang w:val="da-DK"/>
        </w:rPr>
        <w:t xml:space="preserve"> </w:t>
      </w:r>
      <w:r w:rsidRPr="00ED7770">
        <w:rPr>
          <w:lang w:val="da-DK"/>
        </w:rPr>
        <w:t>Nm</w:t>
      </w:r>
      <w:r w:rsidRPr="00ED7770">
        <w:rPr>
          <w:vertAlign w:val="superscript"/>
          <w:lang w:val="da-DK"/>
        </w:rPr>
        <w:t>3</w:t>
      </w:r>
      <w:r w:rsidRPr="00ED7770">
        <w:rPr>
          <w:lang w:val="da-DK"/>
        </w:rPr>
        <w:t xml:space="preserve"> gas med en nedre brændværdi på 39,6 MJ pr. Nm</w:t>
      </w:r>
      <w:r w:rsidRPr="00ED7770">
        <w:rPr>
          <w:vertAlign w:val="superscript"/>
          <w:lang w:val="da-DK"/>
        </w:rPr>
        <w:t>3</w:t>
      </w:r>
      <w:r w:rsidRPr="00ED7770">
        <w:rPr>
          <w:lang w:val="da-DK"/>
        </w:rPr>
        <w:t>, der transporteres gennem transmissionssystemet til forbrug i Danmark</w:t>
      </w:r>
      <w:r w:rsidRPr="001F39E3">
        <w:rPr>
          <w:lang w:val="da-DK"/>
        </w:rPr>
        <w:t xml:space="preserve">: </w:t>
      </w:r>
      <w:del w:id="46" w:author="Jakob Schmidth" w:date="2025-10-31T11:09:00Z">
        <w:r w:rsidR="00E636FD" w:rsidDel="00193C1A">
          <w:rPr>
            <w:lang w:val="da-DK"/>
          </w:rPr>
          <w:delText>87,15</w:delText>
        </w:r>
      </w:del>
      <w:ins w:id="47" w:author="Jakob Schmidth" w:date="2025-10-31T11:07:00Z">
        <w:r w:rsidR="00E636FD">
          <w:rPr>
            <w:lang w:val="da-DK"/>
          </w:rPr>
          <w:t>150,17</w:t>
        </w:r>
      </w:ins>
      <w:r>
        <w:rPr>
          <w:lang w:val="da-DK"/>
        </w:rPr>
        <w:t xml:space="preserve"> </w:t>
      </w:r>
      <w:r w:rsidRPr="001F39E3">
        <w:rPr>
          <w:lang w:val="da-DK"/>
        </w:rPr>
        <w:t>kr. pr. million Nm</w:t>
      </w:r>
      <w:r w:rsidRPr="001F39E3">
        <w:rPr>
          <w:vertAlign w:val="superscript"/>
          <w:lang w:val="da-DK"/>
        </w:rPr>
        <w:t>3</w:t>
      </w:r>
      <w:r w:rsidRPr="001F39E3">
        <w:rPr>
          <w:lang w:val="da-DK"/>
        </w:rPr>
        <w:t>, jf. dog stk. 5.</w:t>
      </w:r>
    </w:p>
    <w:p w14:paraId="02CDA524" w14:textId="5A474FCC" w:rsidR="002C6EA9" w:rsidRPr="001F39E3" w:rsidRDefault="002C6EA9" w:rsidP="002C6EA9">
      <w:pPr>
        <w:pStyle w:val="Brdtekst"/>
        <w:spacing w:before="25" w:line="271" w:lineRule="auto"/>
        <w:ind w:right="107" w:firstLine="200"/>
        <w:rPr>
          <w:lang w:val="da-DK"/>
        </w:rPr>
      </w:pPr>
      <w:r w:rsidRPr="001F39E3">
        <w:rPr>
          <w:i/>
          <w:lang w:val="da-DK"/>
        </w:rPr>
        <w:t>Stk.</w:t>
      </w:r>
      <w:r w:rsidRPr="001F39E3">
        <w:rPr>
          <w:i/>
          <w:spacing w:val="-3"/>
          <w:lang w:val="da-DK"/>
        </w:rPr>
        <w:t xml:space="preserve"> </w:t>
      </w:r>
      <w:r w:rsidRPr="001F39E3">
        <w:rPr>
          <w:i/>
          <w:lang w:val="da-DK"/>
        </w:rPr>
        <w:t>3.</w:t>
      </w:r>
      <w:r w:rsidRPr="001F39E3">
        <w:rPr>
          <w:i/>
          <w:spacing w:val="-3"/>
          <w:lang w:val="da-DK"/>
        </w:rPr>
        <w:t xml:space="preserve"> </w:t>
      </w:r>
      <w:r w:rsidRPr="001F39E3">
        <w:rPr>
          <w:lang w:val="da-DK"/>
        </w:rPr>
        <w:t>For</w:t>
      </w:r>
      <w:r w:rsidRPr="001F39E3">
        <w:rPr>
          <w:spacing w:val="-3"/>
          <w:lang w:val="da-DK"/>
        </w:rPr>
        <w:t xml:space="preserve"> </w:t>
      </w:r>
      <w:r w:rsidRPr="001F39E3">
        <w:rPr>
          <w:lang w:val="da-DK"/>
        </w:rPr>
        <w:t>gasdistributionsselskabe</w:t>
      </w:r>
      <w:r>
        <w:rPr>
          <w:lang w:val="da-DK"/>
        </w:rPr>
        <w:t>t</w:t>
      </w:r>
      <w:r w:rsidRPr="001F39E3">
        <w:rPr>
          <w:spacing w:val="-4"/>
          <w:lang w:val="da-DK"/>
        </w:rPr>
        <w:t xml:space="preserve"> </w:t>
      </w:r>
      <w:r w:rsidRPr="001F39E3">
        <w:rPr>
          <w:lang w:val="da-DK"/>
        </w:rPr>
        <w:t>betaling</w:t>
      </w:r>
      <w:r w:rsidRPr="001F39E3">
        <w:rPr>
          <w:spacing w:val="-3"/>
          <w:lang w:val="da-DK"/>
        </w:rPr>
        <w:t xml:space="preserve"> </w:t>
      </w:r>
      <w:r w:rsidRPr="001F39E3">
        <w:rPr>
          <w:lang w:val="da-DK"/>
        </w:rPr>
        <w:t>efter</w:t>
      </w:r>
      <w:r w:rsidRPr="001F39E3">
        <w:rPr>
          <w:spacing w:val="-3"/>
          <w:lang w:val="da-DK"/>
        </w:rPr>
        <w:t xml:space="preserve"> </w:t>
      </w:r>
      <w:r w:rsidRPr="001F39E3">
        <w:rPr>
          <w:lang w:val="da-DK"/>
        </w:rPr>
        <w:t>stk.</w:t>
      </w:r>
      <w:r w:rsidRPr="001F39E3">
        <w:rPr>
          <w:spacing w:val="-3"/>
          <w:lang w:val="da-DK"/>
        </w:rPr>
        <w:t xml:space="preserve"> </w:t>
      </w:r>
      <w:r w:rsidRPr="001F39E3">
        <w:rPr>
          <w:lang w:val="da-DK"/>
        </w:rPr>
        <w:t>1</w:t>
      </w:r>
      <w:r w:rsidRPr="001F39E3">
        <w:rPr>
          <w:spacing w:val="-3"/>
          <w:lang w:val="da-DK"/>
        </w:rPr>
        <w:t xml:space="preserve"> </w:t>
      </w:r>
      <w:r w:rsidRPr="001F39E3">
        <w:rPr>
          <w:lang w:val="da-DK"/>
        </w:rPr>
        <w:t>fastsættes</w:t>
      </w:r>
      <w:r w:rsidRPr="001F39E3">
        <w:rPr>
          <w:spacing w:val="-4"/>
          <w:lang w:val="da-DK"/>
        </w:rPr>
        <w:t xml:space="preserve"> </w:t>
      </w:r>
      <w:r w:rsidRPr="001F39E3">
        <w:rPr>
          <w:lang w:val="da-DK"/>
        </w:rPr>
        <w:t>følgende</w:t>
      </w:r>
      <w:r w:rsidRPr="001F39E3">
        <w:rPr>
          <w:spacing w:val="-3"/>
          <w:lang w:val="da-DK"/>
        </w:rPr>
        <w:t xml:space="preserve"> </w:t>
      </w:r>
      <w:r w:rsidRPr="001F39E3">
        <w:rPr>
          <w:lang w:val="da-DK"/>
        </w:rPr>
        <w:t>takster</w:t>
      </w:r>
      <w:r w:rsidRPr="001F39E3">
        <w:rPr>
          <w:spacing w:val="-3"/>
          <w:lang w:val="da-DK"/>
        </w:rPr>
        <w:t xml:space="preserve"> </w:t>
      </w:r>
      <w:r w:rsidRPr="001F39E3">
        <w:rPr>
          <w:lang w:val="da-DK"/>
        </w:rPr>
        <w:t>pr.</w:t>
      </w:r>
      <w:r w:rsidRPr="001F39E3">
        <w:rPr>
          <w:spacing w:val="-3"/>
          <w:lang w:val="da-DK"/>
        </w:rPr>
        <w:t xml:space="preserve"> </w:t>
      </w:r>
      <w:r w:rsidRPr="001F39E3">
        <w:rPr>
          <w:lang w:val="da-DK"/>
        </w:rPr>
        <w:t>million</w:t>
      </w:r>
      <w:r w:rsidRPr="001F39E3">
        <w:rPr>
          <w:spacing w:val="-3"/>
          <w:lang w:val="da-DK"/>
        </w:rPr>
        <w:t xml:space="preserve"> </w:t>
      </w:r>
      <w:r w:rsidRPr="001F39E3">
        <w:rPr>
          <w:lang w:val="da-DK"/>
        </w:rPr>
        <w:t>Nm</w:t>
      </w:r>
      <w:r w:rsidRPr="001F39E3">
        <w:rPr>
          <w:vertAlign w:val="superscript"/>
          <w:lang w:val="da-DK"/>
        </w:rPr>
        <w:t>3</w:t>
      </w:r>
      <w:r w:rsidRPr="001F39E3">
        <w:rPr>
          <w:spacing w:val="-3"/>
          <w:lang w:val="da-DK"/>
        </w:rPr>
        <w:t xml:space="preserve"> </w:t>
      </w:r>
      <w:r w:rsidRPr="001F39E3">
        <w:rPr>
          <w:lang w:val="da-DK"/>
        </w:rPr>
        <w:t>gas med en nedre brændværdi på 39,6 MJ pr. Nm</w:t>
      </w:r>
      <w:r w:rsidRPr="001F39E3">
        <w:rPr>
          <w:vertAlign w:val="superscript"/>
          <w:lang w:val="da-DK"/>
        </w:rPr>
        <w:t>3</w:t>
      </w:r>
      <w:r w:rsidRPr="001F39E3">
        <w:rPr>
          <w:lang w:val="da-DK"/>
        </w:rPr>
        <w:t xml:space="preserve">, der transporteres gennem gasdistributionsselskabets net til forbrug i Danmark: </w:t>
      </w:r>
      <w:r>
        <w:rPr>
          <w:lang w:val="da-DK"/>
        </w:rPr>
        <w:t xml:space="preserve"> </w:t>
      </w:r>
      <w:del w:id="48" w:author="Jakob Schmidth" w:date="2025-10-31T11:10:00Z">
        <w:r w:rsidR="00193C1A" w:rsidDel="00193C1A">
          <w:rPr>
            <w:lang w:val="da-DK"/>
          </w:rPr>
          <w:delText>87,15</w:delText>
        </w:r>
      </w:del>
      <w:ins w:id="49" w:author="Jakob Schmidth" w:date="2025-10-31T11:10:00Z">
        <w:r w:rsidR="00193C1A">
          <w:rPr>
            <w:lang w:val="da-DK"/>
          </w:rPr>
          <w:t>150,17</w:t>
        </w:r>
      </w:ins>
      <w:del w:id="50" w:author="Jakob Schmidth" w:date="2025-10-31T11:10:00Z">
        <w:r w:rsidDel="00193C1A">
          <w:rPr>
            <w:lang w:val="da-DK"/>
          </w:rPr>
          <w:delText xml:space="preserve"> </w:delText>
        </w:r>
      </w:del>
      <w:r w:rsidRPr="001F39E3">
        <w:rPr>
          <w:lang w:val="da-DK"/>
        </w:rPr>
        <w:t>kr. pr. million Nm</w:t>
      </w:r>
      <w:r w:rsidRPr="001F39E3">
        <w:rPr>
          <w:vertAlign w:val="superscript"/>
          <w:lang w:val="da-DK"/>
        </w:rPr>
        <w:t>3</w:t>
      </w:r>
      <w:r w:rsidRPr="001F39E3">
        <w:rPr>
          <w:lang w:val="da-DK"/>
        </w:rPr>
        <w:t>, jf. dog stk. 5.</w:t>
      </w:r>
    </w:p>
    <w:p w14:paraId="264508CE" w14:textId="5FB902FF" w:rsidR="002C6EA9" w:rsidRPr="00ED7770" w:rsidRDefault="002C6EA9" w:rsidP="002C6EA9">
      <w:pPr>
        <w:pStyle w:val="Brdtekst"/>
        <w:spacing w:line="259" w:lineRule="auto"/>
        <w:ind w:right="108" w:firstLine="200"/>
        <w:rPr>
          <w:lang w:val="da-DK"/>
        </w:rPr>
      </w:pPr>
      <w:r w:rsidRPr="001F39E3">
        <w:rPr>
          <w:i/>
          <w:lang w:val="da-DK"/>
        </w:rPr>
        <w:t>Stk.</w:t>
      </w:r>
      <w:r w:rsidRPr="001F39E3">
        <w:rPr>
          <w:i/>
          <w:spacing w:val="-2"/>
          <w:lang w:val="da-DK"/>
        </w:rPr>
        <w:t xml:space="preserve"> </w:t>
      </w:r>
      <w:r w:rsidRPr="001F39E3">
        <w:rPr>
          <w:i/>
          <w:lang w:val="da-DK"/>
        </w:rPr>
        <w:t xml:space="preserve">4. </w:t>
      </w:r>
      <w:r w:rsidRPr="001F39E3">
        <w:rPr>
          <w:lang w:val="da-DK"/>
        </w:rPr>
        <w:t>For betaling efter stk. 1 fra gasleverandører, fastsættes følgende takster pr. million Nm</w:t>
      </w:r>
      <w:r w:rsidRPr="001F39E3">
        <w:rPr>
          <w:vertAlign w:val="superscript"/>
          <w:lang w:val="da-DK"/>
        </w:rPr>
        <w:t>3</w:t>
      </w:r>
      <w:r w:rsidRPr="001F39E3">
        <w:rPr>
          <w:lang w:val="da-DK"/>
        </w:rPr>
        <w:t xml:space="preserve"> gas</w:t>
      </w:r>
      <w:r w:rsidRPr="001F39E3">
        <w:rPr>
          <w:spacing w:val="-3"/>
          <w:lang w:val="da-DK"/>
        </w:rPr>
        <w:t xml:space="preserve"> </w:t>
      </w:r>
      <w:r w:rsidRPr="001F39E3">
        <w:rPr>
          <w:lang w:val="da-DK"/>
        </w:rPr>
        <w:t>med en</w:t>
      </w:r>
      <w:r w:rsidRPr="001F39E3">
        <w:rPr>
          <w:spacing w:val="-4"/>
          <w:lang w:val="da-DK"/>
        </w:rPr>
        <w:t xml:space="preserve"> </w:t>
      </w:r>
      <w:r w:rsidRPr="001F39E3">
        <w:rPr>
          <w:lang w:val="da-DK"/>
        </w:rPr>
        <w:t>nedre</w:t>
      </w:r>
      <w:r w:rsidRPr="001F39E3">
        <w:rPr>
          <w:spacing w:val="-4"/>
          <w:lang w:val="da-DK"/>
        </w:rPr>
        <w:t xml:space="preserve"> </w:t>
      </w:r>
      <w:r w:rsidRPr="001F39E3">
        <w:rPr>
          <w:lang w:val="da-DK"/>
        </w:rPr>
        <w:t>brændværdi</w:t>
      </w:r>
      <w:r w:rsidRPr="001F39E3">
        <w:rPr>
          <w:spacing w:val="-4"/>
          <w:lang w:val="da-DK"/>
        </w:rPr>
        <w:t xml:space="preserve"> </w:t>
      </w:r>
      <w:r w:rsidRPr="001F39E3">
        <w:rPr>
          <w:lang w:val="da-DK"/>
        </w:rPr>
        <w:t>på</w:t>
      </w:r>
      <w:r w:rsidRPr="001F39E3">
        <w:rPr>
          <w:spacing w:val="-4"/>
          <w:lang w:val="da-DK"/>
        </w:rPr>
        <w:t xml:space="preserve"> </w:t>
      </w:r>
      <w:r w:rsidRPr="001F39E3">
        <w:rPr>
          <w:lang w:val="da-DK"/>
        </w:rPr>
        <w:t>39,6</w:t>
      </w:r>
      <w:r w:rsidRPr="001F39E3">
        <w:rPr>
          <w:spacing w:val="-4"/>
          <w:lang w:val="da-DK"/>
        </w:rPr>
        <w:t xml:space="preserve"> </w:t>
      </w:r>
      <w:r w:rsidRPr="001F39E3">
        <w:rPr>
          <w:lang w:val="da-DK"/>
        </w:rPr>
        <w:t>MJ</w:t>
      </w:r>
      <w:r w:rsidRPr="001F39E3">
        <w:rPr>
          <w:spacing w:val="-5"/>
          <w:lang w:val="da-DK"/>
        </w:rPr>
        <w:t xml:space="preserve"> </w:t>
      </w:r>
      <w:r w:rsidRPr="001F39E3">
        <w:rPr>
          <w:lang w:val="da-DK"/>
        </w:rPr>
        <w:t>pr.</w:t>
      </w:r>
      <w:r w:rsidRPr="001F39E3">
        <w:rPr>
          <w:spacing w:val="-4"/>
          <w:lang w:val="da-DK"/>
        </w:rPr>
        <w:t xml:space="preserve"> </w:t>
      </w:r>
      <w:r w:rsidRPr="001F39E3">
        <w:rPr>
          <w:lang w:val="da-DK"/>
        </w:rPr>
        <w:t>Nm</w:t>
      </w:r>
      <w:r w:rsidRPr="001F39E3">
        <w:rPr>
          <w:vertAlign w:val="superscript"/>
          <w:lang w:val="da-DK"/>
        </w:rPr>
        <w:t>3</w:t>
      </w:r>
      <w:r w:rsidRPr="001F39E3">
        <w:rPr>
          <w:lang w:val="da-DK"/>
        </w:rPr>
        <w:t>,</w:t>
      </w:r>
      <w:r w:rsidRPr="001F39E3">
        <w:rPr>
          <w:spacing w:val="-4"/>
          <w:lang w:val="da-DK"/>
        </w:rPr>
        <w:t xml:space="preserve"> </w:t>
      </w:r>
      <w:r w:rsidRPr="001F39E3">
        <w:rPr>
          <w:lang w:val="da-DK"/>
        </w:rPr>
        <w:t>der</w:t>
      </w:r>
      <w:r w:rsidRPr="001F39E3">
        <w:rPr>
          <w:spacing w:val="-4"/>
          <w:lang w:val="da-DK"/>
        </w:rPr>
        <w:t xml:space="preserve"> </w:t>
      </w:r>
      <w:r w:rsidRPr="001F39E3">
        <w:rPr>
          <w:lang w:val="da-DK"/>
        </w:rPr>
        <w:t>sælges</w:t>
      </w:r>
      <w:r w:rsidRPr="001F39E3">
        <w:rPr>
          <w:spacing w:val="-5"/>
          <w:lang w:val="da-DK"/>
        </w:rPr>
        <w:t xml:space="preserve"> </w:t>
      </w:r>
      <w:r w:rsidRPr="001F39E3">
        <w:rPr>
          <w:lang w:val="da-DK"/>
        </w:rPr>
        <w:t>til</w:t>
      </w:r>
      <w:r w:rsidRPr="001F39E3">
        <w:rPr>
          <w:spacing w:val="-4"/>
          <w:lang w:val="da-DK"/>
        </w:rPr>
        <w:t xml:space="preserve"> </w:t>
      </w:r>
      <w:r w:rsidRPr="001F39E3">
        <w:rPr>
          <w:lang w:val="da-DK"/>
        </w:rPr>
        <w:t>forbrug</w:t>
      </w:r>
      <w:r w:rsidRPr="001F39E3">
        <w:rPr>
          <w:spacing w:val="-4"/>
          <w:lang w:val="da-DK"/>
        </w:rPr>
        <w:t xml:space="preserve"> </w:t>
      </w:r>
      <w:r w:rsidRPr="001F39E3">
        <w:rPr>
          <w:lang w:val="da-DK"/>
        </w:rPr>
        <w:t>i</w:t>
      </w:r>
      <w:r w:rsidRPr="001F39E3">
        <w:rPr>
          <w:spacing w:val="-4"/>
          <w:lang w:val="da-DK"/>
        </w:rPr>
        <w:t xml:space="preserve"> </w:t>
      </w:r>
      <w:r w:rsidRPr="001F39E3">
        <w:rPr>
          <w:lang w:val="da-DK"/>
        </w:rPr>
        <w:t>Danmark:</w:t>
      </w:r>
      <w:r w:rsidRPr="001F39E3">
        <w:rPr>
          <w:spacing w:val="-4"/>
          <w:lang w:val="da-DK"/>
        </w:rPr>
        <w:t xml:space="preserve"> </w:t>
      </w:r>
      <w:r>
        <w:rPr>
          <w:spacing w:val="-4"/>
          <w:lang w:val="da-DK"/>
        </w:rPr>
        <w:t xml:space="preserve"> </w:t>
      </w:r>
      <w:del w:id="51" w:author="Jakob Schmidth" w:date="2025-10-31T11:11:00Z">
        <w:r w:rsidR="00193C1A" w:rsidDel="00193C1A">
          <w:rPr>
            <w:spacing w:val="-4"/>
            <w:lang w:val="da-DK"/>
          </w:rPr>
          <w:delText>87,15</w:delText>
        </w:r>
      </w:del>
      <w:ins w:id="52" w:author="Jakob Schmidth" w:date="2025-10-31T11:10:00Z">
        <w:r w:rsidR="00193C1A">
          <w:rPr>
            <w:spacing w:val="-4"/>
            <w:lang w:val="da-DK"/>
          </w:rPr>
          <w:t>150,17</w:t>
        </w:r>
      </w:ins>
      <w:del w:id="53" w:author="Jakob Schmidth" w:date="2025-10-31T11:10:00Z">
        <w:r w:rsidDel="00193C1A">
          <w:rPr>
            <w:spacing w:val="-4"/>
            <w:lang w:val="da-DK"/>
          </w:rPr>
          <w:delText xml:space="preserve"> </w:delText>
        </w:r>
      </w:del>
      <w:r w:rsidRPr="001F39E3">
        <w:rPr>
          <w:lang w:val="da-DK"/>
        </w:rPr>
        <w:t>kr.</w:t>
      </w:r>
      <w:r w:rsidRPr="00ED7770">
        <w:rPr>
          <w:spacing w:val="-4"/>
          <w:lang w:val="da-DK"/>
        </w:rPr>
        <w:t xml:space="preserve"> </w:t>
      </w:r>
      <w:r w:rsidRPr="00ED7770">
        <w:rPr>
          <w:lang w:val="da-DK"/>
        </w:rPr>
        <w:t>pr.</w:t>
      </w:r>
      <w:r w:rsidRPr="00ED7770">
        <w:rPr>
          <w:spacing w:val="-4"/>
          <w:lang w:val="da-DK"/>
        </w:rPr>
        <w:t xml:space="preserve"> </w:t>
      </w:r>
      <w:r w:rsidRPr="00ED7770">
        <w:rPr>
          <w:lang w:val="da-DK"/>
        </w:rPr>
        <w:t>million</w:t>
      </w:r>
      <w:r w:rsidRPr="00ED7770">
        <w:rPr>
          <w:spacing w:val="-4"/>
          <w:lang w:val="da-DK"/>
        </w:rPr>
        <w:t xml:space="preserve"> </w:t>
      </w:r>
      <w:r w:rsidRPr="00ED7770">
        <w:rPr>
          <w:lang w:val="da-DK"/>
        </w:rPr>
        <w:t>Nm</w:t>
      </w:r>
      <w:r w:rsidRPr="00ED7770">
        <w:rPr>
          <w:vertAlign w:val="superscript"/>
          <w:lang w:val="da-DK"/>
        </w:rPr>
        <w:t>3</w:t>
      </w:r>
      <w:r w:rsidRPr="00ED7770">
        <w:rPr>
          <w:lang w:val="da-DK"/>
        </w:rPr>
        <w:t>,</w:t>
      </w:r>
      <w:r w:rsidRPr="00ED7770">
        <w:rPr>
          <w:spacing w:val="-4"/>
          <w:lang w:val="da-DK"/>
        </w:rPr>
        <w:t xml:space="preserve"> </w:t>
      </w:r>
      <w:r w:rsidRPr="00ED7770">
        <w:rPr>
          <w:lang w:val="da-DK"/>
        </w:rPr>
        <w:t>jf. dog stk. 5.</w:t>
      </w:r>
    </w:p>
    <w:p w14:paraId="416F9F8E" w14:textId="77777777" w:rsidR="002C6EA9" w:rsidRPr="00ED7770" w:rsidRDefault="002C6EA9" w:rsidP="002C6EA9">
      <w:pPr>
        <w:pStyle w:val="Brdtekst"/>
        <w:spacing w:before="7" w:line="249" w:lineRule="auto"/>
        <w:ind w:right="108" w:firstLine="200"/>
        <w:rPr>
          <w:lang w:val="da-DK"/>
        </w:rPr>
      </w:pPr>
      <w:r w:rsidRPr="00ED7770">
        <w:rPr>
          <w:i/>
          <w:lang w:val="da-DK"/>
        </w:rPr>
        <w:t xml:space="preserve">Stk. 5. </w:t>
      </w:r>
      <w:r w:rsidRPr="00ED7770">
        <w:rPr>
          <w:lang w:val="da-DK"/>
        </w:rPr>
        <w:t>Hvis den nedre brændværdi for gassen er forskellig fra 39,6 MJ pr. Nm</w:t>
      </w:r>
      <w:r w:rsidRPr="00ED7770">
        <w:rPr>
          <w:vertAlign w:val="superscript"/>
          <w:lang w:val="da-DK"/>
        </w:rPr>
        <w:t>3</w:t>
      </w:r>
      <w:r w:rsidRPr="00ED7770">
        <w:rPr>
          <w:lang w:val="da-DK"/>
        </w:rPr>
        <w:t>, ændres betalingen i henhold til stk. 2-4 forholdsmæssigt derefter.</w:t>
      </w:r>
    </w:p>
    <w:p w14:paraId="7248D776" w14:textId="77777777" w:rsidR="002C6EA9" w:rsidRPr="00ED7770" w:rsidRDefault="002C6EA9" w:rsidP="002C6EA9">
      <w:pPr>
        <w:pStyle w:val="Brdtekst"/>
        <w:spacing w:before="122" w:line="249" w:lineRule="auto"/>
        <w:ind w:right="107" w:firstLine="200"/>
        <w:rPr>
          <w:lang w:val="da-DK"/>
        </w:rPr>
      </w:pPr>
      <w:bookmarkStart w:id="54" w:name="§_10"/>
      <w:bookmarkEnd w:id="54"/>
      <w:r w:rsidRPr="00ED7770">
        <w:rPr>
          <w:b/>
          <w:lang w:val="da-DK"/>
        </w:rPr>
        <w:t xml:space="preserve">§ 10. </w:t>
      </w:r>
      <w:r w:rsidRPr="00ED7770">
        <w:rPr>
          <w:lang w:val="da-DK"/>
        </w:rPr>
        <w:t>Gasdistributionsselskabe</w:t>
      </w:r>
      <w:r>
        <w:rPr>
          <w:lang w:val="da-DK"/>
        </w:rPr>
        <w:t>t</w:t>
      </w:r>
      <w:r w:rsidRPr="00ED7770">
        <w:rPr>
          <w:lang w:val="da-DK"/>
        </w:rPr>
        <w:t xml:space="preserve"> og gasleverandører skal betale det i stk. 2 og 3 fastsatte gebyr til dækning af Forsyningstilsynets omkostninger til opgavevaretagelse efter Europa-Parlamentets og Rådets</w:t>
      </w:r>
      <w:r>
        <w:rPr>
          <w:lang w:val="da-DK"/>
        </w:rPr>
        <w:t xml:space="preserve"> </w:t>
      </w:r>
      <w:r w:rsidRPr="00ED7770">
        <w:rPr>
          <w:lang w:val="da-DK"/>
        </w:rPr>
        <w:t xml:space="preserve">forordning (EU) nr. 1227/2011 af 25. oktober 2011 om integritet og gennemsigtighed på engrosenergi- </w:t>
      </w:r>
      <w:r w:rsidRPr="00ED7770">
        <w:rPr>
          <w:spacing w:val="-2"/>
          <w:lang w:val="da-DK"/>
        </w:rPr>
        <w:t>markederne.</w:t>
      </w:r>
    </w:p>
    <w:p w14:paraId="6F7EB1A4" w14:textId="1E8A167B" w:rsidR="002C6EA9" w:rsidRPr="001F39E3" w:rsidRDefault="002C6EA9" w:rsidP="002C6EA9">
      <w:pPr>
        <w:pStyle w:val="Brdtekst"/>
        <w:spacing w:before="25" w:line="271" w:lineRule="auto"/>
        <w:ind w:right="108" w:firstLine="200"/>
        <w:rPr>
          <w:lang w:val="da-DK"/>
        </w:rPr>
      </w:pPr>
      <w:r w:rsidRPr="00ED7770">
        <w:rPr>
          <w:i/>
          <w:lang w:val="da-DK"/>
        </w:rPr>
        <w:t>Stk.</w:t>
      </w:r>
      <w:r w:rsidRPr="00ED7770">
        <w:rPr>
          <w:i/>
          <w:spacing w:val="-3"/>
          <w:lang w:val="da-DK"/>
        </w:rPr>
        <w:t xml:space="preserve"> </w:t>
      </w:r>
      <w:r w:rsidRPr="00ED7770">
        <w:rPr>
          <w:i/>
          <w:lang w:val="da-DK"/>
        </w:rPr>
        <w:t>2.</w:t>
      </w:r>
      <w:r w:rsidRPr="00ED7770">
        <w:rPr>
          <w:i/>
          <w:spacing w:val="-3"/>
          <w:lang w:val="da-DK"/>
        </w:rPr>
        <w:t xml:space="preserve"> </w:t>
      </w:r>
      <w:r w:rsidRPr="00ED7770">
        <w:rPr>
          <w:lang w:val="da-DK"/>
        </w:rPr>
        <w:t>For</w:t>
      </w:r>
      <w:r w:rsidRPr="00ED7770">
        <w:rPr>
          <w:spacing w:val="-3"/>
          <w:lang w:val="da-DK"/>
        </w:rPr>
        <w:t xml:space="preserve"> </w:t>
      </w:r>
      <w:r w:rsidRPr="00ED7770">
        <w:rPr>
          <w:lang w:val="da-DK"/>
        </w:rPr>
        <w:t>gasdistributionsselskabe</w:t>
      </w:r>
      <w:r>
        <w:rPr>
          <w:lang w:val="da-DK"/>
        </w:rPr>
        <w:t>t</w:t>
      </w:r>
      <w:r w:rsidRPr="00ED7770">
        <w:rPr>
          <w:lang w:val="da-DK"/>
        </w:rPr>
        <w:t>s</w:t>
      </w:r>
      <w:r w:rsidRPr="00ED7770">
        <w:rPr>
          <w:spacing w:val="-4"/>
          <w:lang w:val="da-DK"/>
        </w:rPr>
        <w:t xml:space="preserve"> </w:t>
      </w:r>
      <w:r w:rsidRPr="00ED7770">
        <w:rPr>
          <w:lang w:val="da-DK"/>
        </w:rPr>
        <w:t>betaling</w:t>
      </w:r>
      <w:r w:rsidRPr="00ED7770">
        <w:rPr>
          <w:spacing w:val="-3"/>
          <w:lang w:val="da-DK"/>
        </w:rPr>
        <w:t xml:space="preserve"> </w:t>
      </w:r>
      <w:r w:rsidRPr="00ED7770">
        <w:rPr>
          <w:lang w:val="da-DK"/>
        </w:rPr>
        <w:t>efter</w:t>
      </w:r>
      <w:r w:rsidRPr="00ED7770">
        <w:rPr>
          <w:spacing w:val="-3"/>
          <w:lang w:val="da-DK"/>
        </w:rPr>
        <w:t xml:space="preserve"> </w:t>
      </w:r>
      <w:r w:rsidRPr="00ED7770">
        <w:rPr>
          <w:lang w:val="da-DK"/>
        </w:rPr>
        <w:t>stk.</w:t>
      </w:r>
      <w:r w:rsidRPr="00ED7770">
        <w:rPr>
          <w:spacing w:val="-3"/>
          <w:lang w:val="da-DK"/>
        </w:rPr>
        <w:t xml:space="preserve"> </w:t>
      </w:r>
      <w:r w:rsidRPr="00ED7770">
        <w:rPr>
          <w:lang w:val="da-DK"/>
        </w:rPr>
        <w:t>1</w:t>
      </w:r>
      <w:r w:rsidRPr="00ED7770">
        <w:rPr>
          <w:spacing w:val="-3"/>
          <w:lang w:val="da-DK"/>
        </w:rPr>
        <w:t xml:space="preserve"> </w:t>
      </w:r>
      <w:r w:rsidRPr="00ED7770">
        <w:rPr>
          <w:lang w:val="da-DK"/>
        </w:rPr>
        <w:t>fastsættes</w:t>
      </w:r>
      <w:r w:rsidRPr="00ED7770">
        <w:rPr>
          <w:spacing w:val="-4"/>
          <w:lang w:val="da-DK"/>
        </w:rPr>
        <w:t xml:space="preserve"> </w:t>
      </w:r>
      <w:r w:rsidRPr="00ED7770">
        <w:rPr>
          <w:lang w:val="da-DK"/>
        </w:rPr>
        <w:t>følgende</w:t>
      </w:r>
      <w:r w:rsidRPr="00ED7770">
        <w:rPr>
          <w:spacing w:val="-3"/>
          <w:lang w:val="da-DK"/>
        </w:rPr>
        <w:t xml:space="preserve"> </w:t>
      </w:r>
      <w:r w:rsidRPr="00ED7770">
        <w:rPr>
          <w:lang w:val="da-DK"/>
        </w:rPr>
        <w:t>takster</w:t>
      </w:r>
      <w:r w:rsidRPr="00ED7770">
        <w:rPr>
          <w:spacing w:val="-3"/>
          <w:lang w:val="da-DK"/>
        </w:rPr>
        <w:t xml:space="preserve"> </w:t>
      </w:r>
      <w:r w:rsidRPr="00ED7770">
        <w:rPr>
          <w:lang w:val="da-DK"/>
        </w:rPr>
        <w:t>pr.</w:t>
      </w:r>
      <w:r w:rsidRPr="00ED7770">
        <w:rPr>
          <w:spacing w:val="-3"/>
          <w:lang w:val="da-DK"/>
        </w:rPr>
        <w:t xml:space="preserve"> </w:t>
      </w:r>
      <w:r w:rsidRPr="00ED7770">
        <w:rPr>
          <w:lang w:val="da-DK"/>
        </w:rPr>
        <w:t>million</w:t>
      </w:r>
      <w:r w:rsidRPr="00ED7770">
        <w:rPr>
          <w:spacing w:val="-3"/>
          <w:lang w:val="da-DK"/>
        </w:rPr>
        <w:t xml:space="preserve"> </w:t>
      </w:r>
      <w:r w:rsidRPr="00ED7770">
        <w:rPr>
          <w:lang w:val="da-DK"/>
        </w:rPr>
        <w:t>Nm</w:t>
      </w:r>
      <w:r w:rsidRPr="00ED7770">
        <w:rPr>
          <w:vertAlign w:val="superscript"/>
          <w:lang w:val="da-DK"/>
        </w:rPr>
        <w:t>3</w:t>
      </w:r>
      <w:r w:rsidRPr="00ED7770">
        <w:rPr>
          <w:spacing w:val="-3"/>
          <w:lang w:val="da-DK"/>
        </w:rPr>
        <w:t xml:space="preserve"> </w:t>
      </w:r>
      <w:r w:rsidRPr="00ED7770">
        <w:rPr>
          <w:lang w:val="da-DK"/>
        </w:rPr>
        <w:t xml:space="preserve">gas med en nedre </w:t>
      </w:r>
      <w:r w:rsidRPr="001F39E3">
        <w:rPr>
          <w:lang w:val="da-DK"/>
        </w:rPr>
        <w:t>brændværdi på 39,6 MJ pr. Nm</w:t>
      </w:r>
      <w:r w:rsidRPr="001F39E3">
        <w:rPr>
          <w:vertAlign w:val="superscript"/>
          <w:lang w:val="da-DK"/>
        </w:rPr>
        <w:t>3</w:t>
      </w:r>
      <w:r w:rsidRPr="001F39E3">
        <w:rPr>
          <w:lang w:val="da-DK"/>
        </w:rPr>
        <w:t xml:space="preserve">, der transporteres gennem gasdistributionsselskabets net til forbrug i Danmark: </w:t>
      </w:r>
      <w:r>
        <w:rPr>
          <w:lang w:val="da-DK"/>
        </w:rPr>
        <w:t xml:space="preserve"> </w:t>
      </w:r>
      <w:del w:id="55" w:author="Jakob Schmidth" w:date="2025-10-31T11:12:00Z">
        <w:r w:rsidR="00193C1A" w:rsidDel="00193C1A">
          <w:rPr>
            <w:lang w:val="da-DK"/>
          </w:rPr>
          <w:delText>593,11</w:delText>
        </w:r>
      </w:del>
      <w:ins w:id="56" w:author="Jakob Schmidth" w:date="2025-10-31T11:11:00Z">
        <w:r w:rsidR="00193C1A">
          <w:rPr>
            <w:lang w:val="da-DK"/>
          </w:rPr>
          <w:t>1.091,02</w:t>
        </w:r>
      </w:ins>
      <w:del w:id="57" w:author="Jakob Schmidth" w:date="2025-10-31T11:11:00Z">
        <w:r w:rsidDel="00193C1A">
          <w:rPr>
            <w:lang w:val="da-DK"/>
          </w:rPr>
          <w:delText xml:space="preserve"> </w:delText>
        </w:r>
      </w:del>
      <w:r w:rsidRPr="001F39E3">
        <w:rPr>
          <w:lang w:val="da-DK"/>
        </w:rPr>
        <w:t>kr. pr. million Nm</w:t>
      </w:r>
      <w:r w:rsidRPr="001F39E3">
        <w:rPr>
          <w:vertAlign w:val="superscript"/>
          <w:lang w:val="da-DK"/>
        </w:rPr>
        <w:t>3</w:t>
      </w:r>
      <w:r w:rsidRPr="001F39E3">
        <w:rPr>
          <w:lang w:val="da-DK"/>
        </w:rPr>
        <w:t>, jf. dog stk. 4.</w:t>
      </w:r>
    </w:p>
    <w:p w14:paraId="6A71D072" w14:textId="10505D19" w:rsidR="002C6EA9" w:rsidRPr="00ED7770" w:rsidRDefault="002C6EA9" w:rsidP="002C6EA9">
      <w:pPr>
        <w:pStyle w:val="Brdtekst"/>
        <w:spacing w:line="259" w:lineRule="auto"/>
        <w:ind w:right="108" w:firstLine="200"/>
        <w:rPr>
          <w:lang w:val="da-DK"/>
        </w:rPr>
      </w:pPr>
      <w:r w:rsidRPr="001F39E3">
        <w:rPr>
          <w:i/>
          <w:lang w:val="da-DK"/>
        </w:rPr>
        <w:t>Stk.</w:t>
      </w:r>
      <w:r w:rsidRPr="001F39E3">
        <w:rPr>
          <w:i/>
          <w:spacing w:val="-2"/>
          <w:lang w:val="da-DK"/>
        </w:rPr>
        <w:t xml:space="preserve"> </w:t>
      </w:r>
      <w:r w:rsidRPr="001F39E3">
        <w:rPr>
          <w:i/>
          <w:lang w:val="da-DK"/>
        </w:rPr>
        <w:t xml:space="preserve">3. </w:t>
      </w:r>
      <w:r w:rsidRPr="001F39E3">
        <w:rPr>
          <w:lang w:val="da-DK"/>
        </w:rPr>
        <w:t>For betaling efter stk. 1 fra gasleverandører, fastsættes følgende takster pr. million Nm</w:t>
      </w:r>
      <w:r w:rsidRPr="001F39E3">
        <w:rPr>
          <w:vertAlign w:val="superscript"/>
          <w:lang w:val="da-DK"/>
        </w:rPr>
        <w:t>3</w:t>
      </w:r>
      <w:r w:rsidRPr="001F39E3">
        <w:rPr>
          <w:lang w:val="da-DK"/>
        </w:rPr>
        <w:t xml:space="preserve"> gas</w:t>
      </w:r>
      <w:r w:rsidRPr="001F39E3">
        <w:rPr>
          <w:spacing w:val="-3"/>
          <w:lang w:val="da-DK"/>
        </w:rPr>
        <w:t xml:space="preserve"> </w:t>
      </w:r>
      <w:r w:rsidRPr="001F39E3">
        <w:rPr>
          <w:lang w:val="da-DK"/>
        </w:rPr>
        <w:t>med en</w:t>
      </w:r>
      <w:r w:rsidRPr="001F39E3">
        <w:rPr>
          <w:spacing w:val="-4"/>
          <w:lang w:val="da-DK"/>
        </w:rPr>
        <w:t xml:space="preserve"> </w:t>
      </w:r>
      <w:r w:rsidRPr="001F39E3">
        <w:rPr>
          <w:lang w:val="da-DK"/>
        </w:rPr>
        <w:t>nedre</w:t>
      </w:r>
      <w:r w:rsidRPr="001F39E3">
        <w:rPr>
          <w:spacing w:val="-4"/>
          <w:lang w:val="da-DK"/>
        </w:rPr>
        <w:t xml:space="preserve"> </w:t>
      </w:r>
      <w:r w:rsidRPr="001F39E3">
        <w:rPr>
          <w:lang w:val="da-DK"/>
        </w:rPr>
        <w:t>brændværdi</w:t>
      </w:r>
      <w:r w:rsidRPr="001F39E3">
        <w:rPr>
          <w:spacing w:val="-4"/>
          <w:lang w:val="da-DK"/>
        </w:rPr>
        <w:t xml:space="preserve"> </w:t>
      </w:r>
      <w:r w:rsidRPr="001F39E3">
        <w:rPr>
          <w:lang w:val="da-DK"/>
        </w:rPr>
        <w:t>på</w:t>
      </w:r>
      <w:r w:rsidRPr="001F39E3">
        <w:rPr>
          <w:spacing w:val="-4"/>
          <w:lang w:val="da-DK"/>
        </w:rPr>
        <w:t xml:space="preserve"> </w:t>
      </w:r>
      <w:r w:rsidRPr="001F39E3">
        <w:rPr>
          <w:lang w:val="da-DK"/>
        </w:rPr>
        <w:t>39,6</w:t>
      </w:r>
      <w:r w:rsidRPr="001F39E3">
        <w:rPr>
          <w:spacing w:val="-4"/>
          <w:lang w:val="da-DK"/>
        </w:rPr>
        <w:t xml:space="preserve"> </w:t>
      </w:r>
      <w:r w:rsidRPr="001F39E3">
        <w:rPr>
          <w:lang w:val="da-DK"/>
        </w:rPr>
        <w:t>MJ</w:t>
      </w:r>
      <w:r w:rsidRPr="001F39E3">
        <w:rPr>
          <w:spacing w:val="-5"/>
          <w:lang w:val="da-DK"/>
        </w:rPr>
        <w:t xml:space="preserve"> </w:t>
      </w:r>
      <w:r w:rsidRPr="001F39E3">
        <w:rPr>
          <w:lang w:val="da-DK"/>
        </w:rPr>
        <w:t>pr.</w:t>
      </w:r>
      <w:r w:rsidRPr="001F39E3">
        <w:rPr>
          <w:spacing w:val="-4"/>
          <w:lang w:val="da-DK"/>
        </w:rPr>
        <w:t xml:space="preserve"> </w:t>
      </w:r>
      <w:r w:rsidRPr="001F39E3">
        <w:rPr>
          <w:lang w:val="da-DK"/>
        </w:rPr>
        <w:t>Nm</w:t>
      </w:r>
      <w:r w:rsidRPr="001F39E3">
        <w:rPr>
          <w:vertAlign w:val="superscript"/>
          <w:lang w:val="da-DK"/>
        </w:rPr>
        <w:t>3</w:t>
      </w:r>
      <w:r w:rsidRPr="001F39E3">
        <w:rPr>
          <w:lang w:val="da-DK"/>
        </w:rPr>
        <w:t>,</w:t>
      </w:r>
      <w:r w:rsidRPr="001F39E3">
        <w:rPr>
          <w:spacing w:val="-4"/>
          <w:lang w:val="da-DK"/>
        </w:rPr>
        <w:t xml:space="preserve"> </w:t>
      </w:r>
      <w:r w:rsidRPr="001F39E3">
        <w:rPr>
          <w:lang w:val="da-DK"/>
        </w:rPr>
        <w:t>der</w:t>
      </w:r>
      <w:r w:rsidRPr="001F39E3">
        <w:rPr>
          <w:spacing w:val="-4"/>
          <w:lang w:val="da-DK"/>
        </w:rPr>
        <w:t xml:space="preserve"> </w:t>
      </w:r>
      <w:r w:rsidRPr="001F39E3">
        <w:rPr>
          <w:lang w:val="da-DK"/>
        </w:rPr>
        <w:t>sælges</w:t>
      </w:r>
      <w:r w:rsidRPr="001F39E3">
        <w:rPr>
          <w:spacing w:val="-5"/>
          <w:lang w:val="da-DK"/>
        </w:rPr>
        <w:t xml:space="preserve"> </w:t>
      </w:r>
      <w:r w:rsidRPr="001F39E3">
        <w:rPr>
          <w:lang w:val="da-DK"/>
        </w:rPr>
        <w:t>til</w:t>
      </w:r>
      <w:r w:rsidRPr="001F39E3">
        <w:rPr>
          <w:spacing w:val="-4"/>
          <w:lang w:val="da-DK"/>
        </w:rPr>
        <w:t xml:space="preserve"> </w:t>
      </w:r>
      <w:r w:rsidRPr="001F39E3">
        <w:rPr>
          <w:lang w:val="da-DK"/>
        </w:rPr>
        <w:t>forbrug</w:t>
      </w:r>
      <w:r w:rsidRPr="001F39E3">
        <w:rPr>
          <w:spacing w:val="-4"/>
          <w:lang w:val="da-DK"/>
        </w:rPr>
        <w:t xml:space="preserve"> </w:t>
      </w:r>
      <w:r w:rsidRPr="001F39E3">
        <w:rPr>
          <w:lang w:val="da-DK"/>
        </w:rPr>
        <w:t>i</w:t>
      </w:r>
      <w:r w:rsidRPr="001F39E3">
        <w:rPr>
          <w:spacing w:val="-4"/>
          <w:lang w:val="da-DK"/>
        </w:rPr>
        <w:t xml:space="preserve"> </w:t>
      </w:r>
      <w:r w:rsidRPr="001F39E3">
        <w:rPr>
          <w:lang w:val="da-DK"/>
        </w:rPr>
        <w:t>Danmark:</w:t>
      </w:r>
      <w:del w:id="58" w:author="Jakob Schmidth" w:date="2025-10-31T11:12:00Z">
        <w:r w:rsidR="00193C1A" w:rsidDel="00193C1A">
          <w:rPr>
            <w:spacing w:val="-4"/>
            <w:lang w:val="da-DK"/>
          </w:rPr>
          <w:delText>593,11</w:delText>
        </w:r>
      </w:del>
      <w:ins w:id="59" w:author="Jakob Schmidth" w:date="2025-10-31T11:12:00Z">
        <w:r w:rsidR="00193C1A">
          <w:rPr>
            <w:spacing w:val="-4"/>
            <w:lang w:val="da-DK"/>
          </w:rPr>
          <w:t xml:space="preserve"> 1.091,02 </w:t>
        </w:r>
      </w:ins>
      <w:del w:id="60" w:author="Jakob Schmidth" w:date="2025-10-31T11:12:00Z">
        <w:r w:rsidDel="00193C1A">
          <w:rPr>
            <w:spacing w:val="-4"/>
            <w:lang w:val="da-DK"/>
          </w:rPr>
          <w:delText xml:space="preserve"> </w:delText>
        </w:r>
      </w:del>
      <w:r w:rsidRPr="001F39E3">
        <w:rPr>
          <w:lang w:val="da-DK"/>
        </w:rPr>
        <w:t>kr.</w:t>
      </w:r>
      <w:r w:rsidRPr="001F39E3">
        <w:rPr>
          <w:spacing w:val="-4"/>
          <w:lang w:val="da-DK"/>
        </w:rPr>
        <w:t xml:space="preserve"> </w:t>
      </w:r>
      <w:r w:rsidRPr="001F39E3">
        <w:rPr>
          <w:lang w:val="da-DK"/>
        </w:rPr>
        <w:t>pr</w:t>
      </w:r>
      <w:r w:rsidRPr="00ED7770">
        <w:rPr>
          <w:lang w:val="da-DK"/>
        </w:rPr>
        <w:t>.</w:t>
      </w:r>
      <w:r w:rsidRPr="00ED7770">
        <w:rPr>
          <w:spacing w:val="-4"/>
          <w:lang w:val="da-DK"/>
        </w:rPr>
        <w:t xml:space="preserve"> </w:t>
      </w:r>
      <w:r w:rsidRPr="00ED7770">
        <w:rPr>
          <w:lang w:val="da-DK"/>
        </w:rPr>
        <w:t>million</w:t>
      </w:r>
      <w:r w:rsidRPr="00ED7770">
        <w:rPr>
          <w:spacing w:val="-4"/>
          <w:lang w:val="da-DK"/>
        </w:rPr>
        <w:t xml:space="preserve"> </w:t>
      </w:r>
      <w:r w:rsidRPr="00ED7770">
        <w:rPr>
          <w:lang w:val="da-DK"/>
        </w:rPr>
        <w:t>Nm</w:t>
      </w:r>
      <w:r w:rsidRPr="00ED7770">
        <w:rPr>
          <w:vertAlign w:val="superscript"/>
          <w:lang w:val="da-DK"/>
        </w:rPr>
        <w:t>3</w:t>
      </w:r>
      <w:r w:rsidRPr="00ED7770">
        <w:rPr>
          <w:lang w:val="da-DK"/>
        </w:rPr>
        <w:t>,</w:t>
      </w:r>
      <w:r w:rsidRPr="00ED7770">
        <w:rPr>
          <w:spacing w:val="-4"/>
          <w:lang w:val="da-DK"/>
        </w:rPr>
        <w:t xml:space="preserve"> </w:t>
      </w:r>
      <w:r w:rsidRPr="00ED7770">
        <w:rPr>
          <w:lang w:val="da-DK"/>
        </w:rPr>
        <w:t>jf. dog stk. 4.</w:t>
      </w:r>
    </w:p>
    <w:p w14:paraId="2B568699" w14:textId="77777777" w:rsidR="002C6EA9" w:rsidRPr="00ED7770" w:rsidRDefault="002C6EA9" w:rsidP="002C6EA9">
      <w:pPr>
        <w:pStyle w:val="Brdtekst"/>
        <w:spacing w:before="11" w:line="249" w:lineRule="auto"/>
        <w:ind w:right="108" w:firstLine="200"/>
        <w:rPr>
          <w:lang w:val="da-DK"/>
        </w:rPr>
      </w:pPr>
      <w:r w:rsidRPr="00ED7770">
        <w:rPr>
          <w:i/>
          <w:lang w:val="da-DK"/>
        </w:rPr>
        <w:t xml:space="preserve">Stk. 4. </w:t>
      </w:r>
      <w:r w:rsidRPr="00ED7770">
        <w:rPr>
          <w:lang w:val="da-DK"/>
        </w:rPr>
        <w:t>Hvis den nedre brændværdi for gassen er forskellig fra 39,6 MJ pr. Nm</w:t>
      </w:r>
      <w:r w:rsidRPr="00ED7770">
        <w:rPr>
          <w:vertAlign w:val="superscript"/>
          <w:lang w:val="da-DK"/>
        </w:rPr>
        <w:t>3</w:t>
      </w:r>
      <w:r w:rsidRPr="00ED7770">
        <w:rPr>
          <w:lang w:val="da-DK"/>
        </w:rPr>
        <w:t>, ændres betalingen i henhold til stk. 2 og 3 forholdsmæssigt derefter.</w:t>
      </w:r>
    </w:p>
    <w:p w14:paraId="3176659D" w14:textId="77777777" w:rsidR="002C6EA9" w:rsidRPr="00ED7770" w:rsidRDefault="002C6EA9" w:rsidP="002C6EA9">
      <w:pPr>
        <w:spacing w:before="162"/>
        <w:ind w:left="3307"/>
        <w:jc w:val="both"/>
        <w:rPr>
          <w:i/>
          <w:sz w:val="24"/>
          <w:lang w:val="da-DK"/>
        </w:rPr>
      </w:pPr>
      <w:bookmarkStart w:id="61" w:name="Takster_og_administrative_bestemmelser"/>
      <w:bookmarkEnd w:id="61"/>
      <w:r w:rsidRPr="00ED7770">
        <w:rPr>
          <w:i/>
          <w:sz w:val="24"/>
          <w:lang w:val="da-DK"/>
        </w:rPr>
        <w:t>Takster</w:t>
      </w:r>
      <w:r w:rsidRPr="00ED7770">
        <w:rPr>
          <w:i/>
          <w:spacing w:val="-11"/>
          <w:sz w:val="24"/>
          <w:lang w:val="da-DK"/>
        </w:rPr>
        <w:t xml:space="preserve"> </w:t>
      </w:r>
      <w:r w:rsidRPr="00ED7770">
        <w:rPr>
          <w:i/>
          <w:sz w:val="24"/>
          <w:lang w:val="da-DK"/>
        </w:rPr>
        <w:t>og</w:t>
      </w:r>
      <w:r w:rsidRPr="00ED7770">
        <w:rPr>
          <w:i/>
          <w:spacing w:val="-9"/>
          <w:sz w:val="24"/>
          <w:lang w:val="da-DK"/>
        </w:rPr>
        <w:t xml:space="preserve"> </w:t>
      </w:r>
      <w:r w:rsidRPr="00ED7770">
        <w:rPr>
          <w:i/>
          <w:sz w:val="24"/>
          <w:lang w:val="da-DK"/>
        </w:rPr>
        <w:t>administrative</w:t>
      </w:r>
      <w:r w:rsidRPr="00ED7770">
        <w:rPr>
          <w:i/>
          <w:spacing w:val="-9"/>
          <w:sz w:val="24"/>
          <w:lang w:val="da-DK"/>
        </w:rPr>
        <w:t xml:space="preserve"> </w:t>
      </w:r>
      <w:r w:rsidRPr="00ED7770">
        <w:rPr>
          <w:i/>
          <w:spacing w:val="-2"/>
          <w:sz w:val="24"/>
          <w:lang w:val="da-DK"/>
        </w:rPr>
        <w:t>bestemmelser</w:t>
      </w:r>
    </w:p>
    <w:p w14:paraId="2624FD32" w14:textId="77777777" w:rsidR="002C6EA9" w:rsidRPr="00ED7770" w:rsidRDefault="002C6EA9" w:rsidP="002C6EA9">
      <w:pPr>
        <w:pStyle w:val="Brdtekst"/>
        <w:spacing w:before="132" w:line="249" w:lineRule="auto"/>
        <w:ind w:right="106" w:firstLine="200"/>
        <w:rPr>
          <w:lang w:val="da-DK"/>
        </w:rPr>
      </w:pPr>
      <w:bookmarkStart w:id="62" w:name="§_11"/>
      <w:bookmarkEnd w:id="62"/>
      <w:r w:rsidRPr="00ED7770">
        <w:rPr>
          <w:b/>
          <w:lang w:val="da-DK"/>
        </w:rPr>
        <w:t xml:space="preserve">§ 11. </w:t>
      </w:r>
      <w:r w:rsidRPr="00ED7770">
        <w:rPr>
          <w:lang w:val="da-DK"/>
        </w:rPr>
        <w:t>Forsyningstilsynets udgifter ved myndighedsbehandlingen omtalt i § 2,</w:t>
      </w:r>
      <w:r>
        <w:rPr>
          <w:lang w:val="da-DK"/>
        </w:rPr>
        <w:t xml:space="preserve"> </w:t>
      </w:r>
      <w:r w:rsidRPr="00ED7770">
        <w:rPr>
          <w:lang w:val="da-DK"/>
        </w:rPr>
        <w:t>§ 5 og § 6 beregnes på grundlag af en opgørelse over det antal timer, der er medgået til udførelsen af den enkelte opgave, og den timesats, der er fastsat efter stk. 2.</w:t>
      </w:r>
    </w:p>
    <w:p w14:paraId="741233BD" w14:textId="27980552" w:rsidR="002C6EA9" w:rsidRPr="00ED7770" w:rsidRDefault="003D0CED" w:rsidP="002C6EA9">
      <w:pPr>
        <w:pStyle w:val="Brdtekst"/>
        <w:spacing w:before="3" w:line="249" w:lineRule="auto"/>
        <w:ind w:right="106" w:firstLine="199"/>
        <w:rPr>
          <w:lang w:val="da-DK"/>
        </w:rPr>
      </w:pPr>
      <w:ins w:id="63" w:author="Jakob Schmidth" w:date="2025-10-31T11:21:00Z">
        <w:r>
          <w:rPr>
            <w:i/>
            <w:lang w:val="da-DK"/>
          </w:rPr>
          <w:t xml:space="preserve"> </w:t>
        </w:r>
      </w:ins>
      <w:r w:rsidR="002C6EA9" w:rsidRPr="00ED7770">
        <w:rPr>
          <w:i/>
          <w:lang w:val="da-DK"/>
        </w:rPr>
        <w:t>Stk.</w:t>
      </w:r>
      <w:r w:rsidR="002C6EA9" w:rsidRPr="00ED7770">
        <w:rPr>
          <w:i/>
          <w:spacing w:val="-3"/>
          <w:lang w:val="da-DK"/>
        </w:rPr>
        <w:t xml:space="preserve"> </w:t>
      </w:r>
      <w:r w:rsidR="002C6EA9" w:rsidRPr="00ED7770">
        <w:rPr>
          <w:i/>
          <w:lang w:val="da-DK"/>
        </w:rPr>
        <w:t>2.</w:t>
      </w:r>
      <w:r w:rsidR="002C6EA9" w:rsidRPr="00ED7770">
        <w:rPr>
          <w:i/>
          <w:spacing w:val="-2"/>
          <w:lang w:val="da-DK"/>
        </w:rPr>
        <w:t xml:space="preserve"> </w:t>
      </w:r>
      <w:r w:rsidR="002C6EA9" w:rsidRPr="00ED7770">
        <w:rPr>
          <w:lang w:val="da-DK"/>
        </w:rPr>
        <w:t>Timesatsen</w:t>
      </w:r>
      <w:r w:rsidR="002C6EA9" w:rsidRPr="00ED7770">
        <w:rPr>
          <w:spacing w:val="-3"/>
          <w:lang w:val="da-DK"/>
        </w:rPr>
        <w:t xml:space="preserve"> </w:t>
      </w:r>
      <w:r w:rsidR="002C6EA9" w:rsidRPr="00ED7770">
        <w:rPr>
          <w:lang w:val="da-DK"/>
        </w:rPr>
        <w:t>fastsættes</w:t>
      </w:r>
      <w:r w:rsidR="002C6EA9" w:rsidRPr="00ED7770">
        <w:rPr>
          <w:spacing w:val="-3"/>
          <w:lang w:val="da-DK"/>
        </w:rPr>
        <w:t xml:space="preserve"> </w:t>
      </w:r>
      <w:r w:rsidR="002C6EA9" w:rsidRPr="00ED7770">
        <w:rPr>
          <w:lang w:val="da-DK"/>
        </w:rPr>
        <w:t>på</w:t>
      </w:r>
      <w:r w:rsidR="002C6EA9" w:rsidRPr="00ED7770">
        <w:rPr>
          <w:spacing w:val="-3"/>
          <w:lang w:val="da-DK"/>
        </w:rPr>
        <w:t xml:space="preserve"> </w:t>
      </w:r>
      <w:r w:rsidR="002C6EA9" w:rsidRPr="00ED7770">
        <w:rPr>
          <w:lang w:val="da-DK"/>
        </w:rPr>
        <w:t>grundlag</w:t>
      </w:r>
      <w:r w:rsidR="002C6EA9" w:rsidRPr="00ED7770">
        <w:rPr>
          <w:spacing w:val="-3"/>
          <w:lang w:val="da-DK"/>
        </w:rPr>
        <w:t xml:space="preserve"> </w:t>
      </w:r>
      <w:r w:rsidR="002C6EA9" w:rsidRPr="00ED7770">
        <w:rPr>
          <w:lang w:val="da-DK"/>
        </w:rPr>
        <w:t>af</w:t>
      </w:r>
      <w:r w:rsidR="002C6EA9" w:rsidRPr="00ED7770">
        <w:rPr>
          <w:spacing w:val="-3"/>
          <w:lang w:val="da-DK"/>
        </w:rPr>
        <w:t xml:space="preserve"> </w:t>
      </w:r>
      <w:r w:rsidR="002C6EA9" w:rsidRPr="00ED7770">
        <w:rPr>
          <w:lang w:val="da-DK"/>
        </w:rPr>
        <w:t>den</w:t>
      </w:r>
      <w:r w:rsidR="002C6EA9" w:rsidRPr="00ED7770">
        <w:rPr>
          <w:spacing w:val="-3"/>
          <w:lang w:val="da-DK"/>
        </w:rPr>
        <w:t xml:space="preserve"> </w:t>
      </w:r>
      <w:r w:rsidR="002C6EA9" w:rsidRPr="00ED7770">
        <w:rPr>
          <w:lang w:val="da-DK"/>
        </w:rPr>
        <w:t>gennemsnitlige</w:t>
      </w:r>
      <w:r w:rsidR="002C6EA9" w:rsidRPr="00ED7770">
        <w:rPr>
          <w:spacing w:val="-3"/>
          <w:lang w:val="da-DK"/>
        </w:rPr>
        <w:t xml:space="preserve"> </w:t>
      </w:r>
      <w:r w:rsidR="002C6EA9" w:rsidRPr="00ED7770">
        <w:rPr>
          <w:lang w:val="da-DK"/>
        </w:rPr>
        <w:t>lønudgift</w:t>
      </w:r>
      <w:r w:rsidR="002C6EA9" w:rsidRPr="00ED7770">
        <w:rPr>
          <w:spacing w:val="-3"/>
          <w:lang w:val="da-DK"/>
        </w:rPr>
        <w:t xml:space="preserve"> </w:t>
      </w:r>
      <w:r w:rsidR="002C6EA9" w:rsidRPr="00ED7770">
        <w:rPr>
          <w:lang w:val="da-DK"/>
        </w:rPr>
        <w:t>til</w:t>
      </w:r>
      <w:r w:rsidR="002C6EA9" w:rsidRPr="00ED7770">
        <w:rPr>
          <w:spacing w:val="-3"/>
          <w:lang w:val="da-DK"/>
        </w:rPr>
        <w:t xml:space="preserve"> </w:t>
      </w:r>
      <w:r w:rsidR="002C6EA9" w:rsidRPr="00ED7770">
        <w:rPr>
          <w:lang w:val="da-DK"/>
        </w:rPr>
        <w:t>de</w:t>
      </w:r>
      <w:r w:rsidR="002C6EA9" w:rsidRPr="00ED7770">
        <w:rPr>
          <w:spacing w:val="-3"/>
          <w:lang w:val="da-DK"/>
        </w:rPr>
        <w:t xml:space="preserve"> </w:t>
      </w:r>
      <w:r w:rsidR="002C6EA9" w:rsidRPr="00ED7770">
        <w:rPr>
          <w:lang w:val="da-DK"/>
        </w:rPr>
        <w:t>medarbejdere,</w:t>
      </w:r>
      <w:r w:rsidR="002C6EA9" w:rsidRPr="00ED7770">
        <w:rPr>
          <w:spacing w:val="-3"/>
          <w:lang w:val="da-DK"/>
        </w:rPr>
        <w:t xml:space="preserve"> </w:t>
      </w:r>
      <w:r w:rsidR="002C6EA9" w:rsidRPr="00ED7770">
        <w:rPr>
          <w:lang w:val="da-DK"/>
        </w:rPr>
        <w:t>der</w:t>
      </w:r>
      <w:r w:rsidR="002C6EA9" w:rsidRPr="00ED7770">
        <w:rPr>
          <w:spacing w:val="-3"/>
          <w:lang w:val="da-DK"/>
        </w:rPr>
        <w:t xml:space="preserve"> </w:t>
      </w:r>
      <w:r w:rsidR="002C6EA9" w:rsidRPr="00ED7770">
        <w:rPr>
          <w:lang w:val="da-DK"/>
        </w:rPr>
        <w:t>delta- ger i myndighedsbehandlingen, tillagt en forholdsmæssig andel af de øvrige administrative omkostninger forbundet med myndighedsbehandlingen i det pågældende kalenderår.</w:t>
      </w:r>
    </w:p>
    <w:p w14:paraId="7957CBEC" w14:textId="77777777" w:rsidR="002C6EA9" w:rsidRPr="00ED7770" w:rsidRDefault="002C6EA9" w:rsidP="002C6EA9">
      <w:pPr>
        <w:pStyle w:val="Brdtekst"/>
        <w:spacing w:before="3" w:line="249" w:lineRule="auto"/>
        <w:ind w:right="106" w:firstLine="200"/>
        <w:rPr>
          <w:lang w:val="da-DK"/>
        </w:rPr>
      </w:pPr>
      <w:r w:rsidRPr="00ED7770">
        <w:rPr>
          <w:i/>
          <w:lang w:val="da-DK"/>
        </w:rPr>
        <w:t>Stk.</w:t>
      </w:r>
      <w:r w:rsidRPr="00ED7770">
        <w:rPr>
          <w:i/>
          <w:spacing w:val="-2"/>
          <w:lang w:val="da-DK"/>
        </w:rPr>
        <w:t xml:space="preserve"> </w:t>
      </w:r>
      <w:r w:rsidRPr="00ED7770">
        <w:rPr>
          <w:i/>
          <w:lang w:val="da-DK"/>
        </w:rPr>
        <w:t xml:space="preserve">3. </w:t>
      </w:r>
      <w:r w:rsidRPr="00ED7770">
        <w:rPr>
          <w:lang w:val="da-DK"/>
        </w:rPr>
        <w:t>Forsyningstilsynet opkræver betaling efter § 2, § 5 og § 6 på grundlag af den endeligt beregnede timesats efter stk. 2. Dette beløb reguleres med eventuelt foreløbigt indbetalte beløb.</w:t>
      </w:r>
    </w:p>
    <w:p w14:paraId="38371D16" w14:textId="77777777" w:rsidR="002C6EA9" w:rsidRPr="00ED7770" w:rsidRDefault="002C6EA9" w:rsidP="002C6EA9">
      <w:pPr>
        <w:pStyle w:val="Brdtekst"/>
        <w:spacing w:before="2"/>
        <w:ind w:left="310"/>
        <w:rPr>
          <w:lang w:val="da-DK"/>
        </w:rPr>
      </w:pPr>
      <w:r w:rsidRPr="00ED7770">
        <w:rPr>
          <w:i/>
          <w:lang w:val="da-DK"/>
        </w:rPr>
        <w:lastRenderedPageBreak/>
        <w:t>Stk.</w:t>
      </w:r>
      <w:r w:rsidRPr="00ED7770">
        <w:rPr>
          <w:i/>
          <w:spacing w:val="-2"/>
          <w:lang w:val="da-DK"/>
        </w:rPr>
        <w:t xml:space="preserve"> </w:t>
      </w:r>
      <w:r w:rsidRPr="00ED7770">
        <w:rPr>
          <w:i/>
          <w:lang w:val="da-DK"/>
        </w:rPr>
        <w:t>4.</w:t>
      </w:r>
      <w:r w:rsidRPr="00ED7770">
        <w:rPr>
          <w:i/>
          <w:spacing w:val="-2"/>
          <w:lang w:val="da-DK"/>
        </w:rPr>
        <w:t xml:space="preserve"> </w:t>
      </w:r>
      <w:r w:rsidRPr="00ED7770">
        <w:rPr>
          <w:lang w:val="da-DK"/>
        </w:rPr>
        <w:t>Beløb,</w:t>
      </w:r>
      <w:r w:rsidRPr="00ED7770">
        <w:rPr>
          <w:spacing w:val="-2"/>
          <w:lang w:val="da-DK"/>
        </w:rPr>
        <w:t xml:space="preserve"> </w:t>
      </w:r>
      <w:r w:rsidRPr="00ED7770">
        <w:rPr>
          <w:lang w:val="da-DK"/>
        </w:rPr>
        <w:t>der</w:t>
      </w:r>
      <w:r w:rsidRPr="00ED7770">
        <w:rPr>
          <w:spacing w:val="-2"/>
          <w:lang w:val="da-DK"/>
        </w:rPr>
        <w:t xml:space="preserve"> </w:t>
      </w:r>
      <w:r w:rsidRPr="00ED7770">
        <w:rPr>
          <w:lang w:val="da-DK"/>
        </w:rPr>
        <w:t>erlægges</w:t>
      </w:r>
      <w:r w:rsidRPr="00ED7770">
        <w:rPr>
          <w:spacing w:val="-2"/>
          <w:lang w:val="da-DK"/>
        </w:rPr>
        <w:t xml:space="preserve"> </w:t>
      </w:r>
      <w:r w:rsidRPr="00ED7770">
        <w:rPr>
          <w:lang w:val="da-DK"/>
        </w:rPr>
        <w:t>efter</w:t>
      </w:r>
      <w:r w:rsidRPr="00ED7770">
        <w:rPr>
          <w:spacing w:val="-2"/>
          <w:lang w:val="da-DK"/>
        </w:rPr>
        <w:t xml:space="preserve"> </w:t>
      </w:r>
      <w:r w:rsidRPr="00ED7770">
        <w:rPr>
          <w:lang w:val="da-DK"/>
        </w:rPr>
        <w:t>stk.</w:t>
      </w:r>
      <w:r w:rsidRPr="00ED7770">
        <w:rPr>
          <w:spacing w:val="-2"/>
          <w:lang w:val="da-DK"/>
        </w:rPr>
        <w:t xml:space="preserve"> </w:t>
      </w:r>
      <w:r w:rsidRPr="00ED7770">
        <w:rPr>
          <w:lang w:val="da-DK"/>
        </w:rPr>
        <w:t>3,</w:t>
      </w:r>
      <w:r w:rsidRPr="00ED7770">
        <w:rPr>
          <w:spacing w:val="-2"/>
          <w:lang w:val="da-DK"/>
        </w:rPr>
        <w:t xml:space="preserve"> </w:t>
      </w:r>
      <w:r w:rsidRPr="00ED7770">
        <w:rPr>
          <w:lang w:val="da-DK"/>
        </w:rPr>
        <w:t>indbetales</w:t>
      </w:r>
      <w:r w:rsidRPr="00ED7770">
        <w:rPr>
          <w:spacing w:val="-3"/>
          <w:lang w:val="da-DK"/>
        </w:rPr>
        <w:t xml:space="preserve"> </w:t>
      </w:r>
      <w:r w:rsidRPr="00ED7770">
        <w:rPr>
          <w:lang w:val="da-DK"/>
        </w:rPr>
        <w:t>senest</w:t>
      </w:r>
      <w:r w:rsidRPr="00ED7770">
        <w:rPr>
          <w:spacing w:val="-1"/>
          <w:lang w:val="da-DK"/>
        </w:rPr>
        <w:t xml:space="preserve"> </w:t>
      </w:r>
      <w:r w:rsidRPr="00ED7770">
        <w:rPr>
          <w:lang w:val="da-DK"/>
        </w:rPr>
        <w:t>30</w:t>
      </w:r>
      <w:r w:rsidRPr="00ED7770">
        <w:rPr>
          <w:spacing w:val="-2"/>
          <w:lang w:val="da-DK"/>
        </w:rPr>
        <w:t xml:space="preserve"> </w:t>
      </w:r>
      <w:r w:rsidRPr="00ED7770">
        <w:rPr>
          <w:lang w:val="da-DK"/>
        </w:rPr>
        <w:t>dage</w:t>
      </w:r>
      <w:r w:rsidRPr="00ED7770">
        <w:rPr>
          <w:spacing w:val="-2"/>
          <w:lang w:val="da-DK"/>
        </w:rPr>
        <w:t xml:space="preserve"> </w:t>
      </w:r>
      <w:r w:rsidRPr="00ED7770">
        <w:rPr>
          <w:lang w:val="da-DK"/>
        </w:rPr>
        <w:t>efter</w:t>
      </w:r>
      <w:r w:rsidRPr="00ED7770">
        <w:rPr>
          <w:spacing w:val="-2"/>
          <w:lang w:val="da-DK"/>
        </w:rPr>
        <w:t xml:space="preserve"> </w:t>
      </w:r>
      <w:r w:rsidRPr="00ED7770">
        <w:rPr>
          <w:lang w:val="da-DK"/>
        </w:rPr>
        <w:t>fakturaens</w:t>
      </w:r>
      <w:r w:rsidRPr="00ED7770">
        <w:rPr>
          <w:spacing w:val="-2"/>
          <w:lang w:val="da-DK"/>
        </w:rPr>
        <w:t xml:space="preserve"> udstedelse.</w:t>
      </w:r>
    </w:p>
    <w:p w14:paraId="3563B4AD" w14:textId="77777777" w:rsidR="002C6EA9" w:rsidRPr="00ED7770" w:rsidRDefault="002C6EA9" w:rsidP="002C6EA9">
      <w:pPr>
        <w:pStyle w:val="Brdtekst"/>
        <w:spacing w:before="12"/>
        <w:ind w:left="310"/>
        <w:rPr>
          <w:lang w:val="da-DK"/>
        </w:rPr>
      </w:pPr>
      <w:r w:rsidRPr="00ED7770">
        <w:rPr>
          <w:i/>
          <w:lang w:val="da-DK"/>
        </w:rPr>
        <w:t>Stk.</w:t>
      </w:r>
      <w:r w:rsidRPr="00ED7770">
        <w:rPr>
          <w:i/>
          <w:spacing w:val="-1"/>
          <w:lang w:val="da-DK"/>
        </w:rPr>
        <w:t xml:space="preserve"> </w:t>
      </w:r>
      <w:r w:rsidRPr="00ED7770">
        <w:rPr>
          <w:i/>
          <w:lang w:val="da-DK"/>
        </w:rPr>
        <w:t>5.</w:t>
      </w:r>
      <w:r w:rsidRPr="00ED7770">
        <w:rPr>
          <w:i/>
          <w:spacing w:val="-1"/>
          <w:lang w:val="da-DK"/>
        </w:rPr>
        <w:t xml:space="preserve"> </w:t>
      </w:r>
      <w:r w:rsidRPr="00ED7770">
        <w:rPr>
          <w:lang w:val="da-DK"/>
        </w:rPr>
        <w:t>Betales</w:t>
      </w:r>
      <w:r w:rsidRPr="00ED7770">
        <w:rPr>
          <w:spacing w:val="-2"/>
          <w:lang w:val="da-DK"/>
        </w:rPr>
        <w:t xml:space="preserve"> </w:t>
      </w:r>
      <w:r w:rsidRPr="00ED7770">
        <w:rPr>
          <w:lang w:val="da-DK"/>
        </w:rPr>
        <w:t>det opkrævede</w:t>
      </w:r>
      <w:r w:rsidRPr="00ED7770">
        <w:rPr>
          <w:spacing w:val="-1"/>
          <w:lang w:val="da-DK"/>
        </w:rPr>
        <w:t xml:space="preserve"> </w:t>
      </w:r>
      <w:r w:rsidRPr="00ED7770">
        <w:rPr>
          <w:lang w:val="da-DK"/>
        </w:rPr>
        <w:t>beløb</w:t>
      </w:r>
      <w:r w:rsidRPr="00ED7770">
        <w:rPr>
          <w:spacing w:val="-1"/>
          <w:lang w:val="da-DK"/>
        </w:rPr>
        <w:t xml:space="preserve"> </w:t>
      </w:r>
      <w:r w:rsidRPr="00ED7770">
        <w:rPr>
          <w:lang w:val="da-DK"/>
        </w:rPr>
        <w:t>ikke</w:t>
      </w:r>
      <w:r w:rsidRPr="00ED7770">
        <w:rPr>
          <w:spacing w:val="-1"/>
          <w:lang w:val="da-DK"/>
        </w:rPr>
        <w:t xml:space="preserve"> </w:t>
      </w:r>
      <w:r w:rsidRPr="00ED7770">
        <w:rPr>
          <w:lang w:val="da-DK"/>
        </w:rPr>
        <w:t>rettidigt, skal</w:t>
      </w:r>
      <w:r w:rsidRPr="00ED7770">
        <w:rPr>
          <w:spacing w:val="-1"/>
          <w:lang w:val="da-DK"/>
        </w:rPr>
        <w:t xml:space="preserve"> </w:t>
      </w:r>
      <w:r w:rsidRPr="00ED7770">
        <w:rPr>
          <w:lang w:val="da-DK"/>
        </w:rPr>
        <w:t>der</w:t>
      </w:r>
      <w:r w:rsidRPr="00ED7770">
        <w:rPr>
          <w:spacing w:val="-1"/>
          <w:lang w:val="da-DK"/>
        </w:rPr>
        <w:t xml:space="preserve"> </w:t>
      </w:r>
      <w:r w:rsidRPr="00ED7770">
        <w:rPr>
          <w:lang w:val="da-DK"/>
        </w:rPr>
        <w:t>betales</w:t>
      </w:r>
      <w:r w:rsidRPr="00ED7770">
        <w:rPr>
          <w:spacing w:val="-2"/>
          <w:lang w:val="da-DK"/>
        </w:rPr>
        <w:t xml:space="preserve"> </w:t>
      </w:r>
      <w:r w:rsidRPr="00ED7770">
        <w:rPr>
          <w:lang w:val="da-DK"/>
        </w:rPr>
        <w:t>renter heraf</w:t>
      </w:r>
      <w:r w:rsidRPr="00ED7770">
        <w:rPr>
          <w:spacing w:val="-1"/>
          <w:lang w:val="da-DK"/>
        </w:rPr>
        <w:t xml:space="preserve"> </w:t>
      </w:r>
      <w:r w:rsidRPr="00ED7770">
        <w:rPr>
          <w:lang w:val="da-DK"/>
        </w:rPr>
        <w:t>i</w:t>
      </w:r>
      <w:r w:rsidRPr="00ED7770">
        <w:rPr>
          <w:spacing w:val="-1"/>
          <w:lang w:val="da-DK"/>
        </w:rPr>
        <w:t xml:space="preserve"> </w:t>
      </w:r>
      <w:r w:rsidRPr="00ED7770">
        <w:rPr>
          <w:lang w:val="da-DK"/>
        </w:rPr>
        <w:t>medfør</w:t>
      </w:r>
      <w:r w:rsidRPr="00ED7770">
        <w:rPr>
          <w:spacing w:val="-1"/>
          <w:lang w:val="da-DK"/>
        </w:rPr>
        <w:t xml:space="preserve"> </w:t>
      </w:r>
      <w:r w:rsidRPr="00ED7770">
        <w:rPr>
          <w:lang w:val="da-DK"/>
        </w:rPr>
        <w:t xml:space="preserve">af </w:t>
      </w:r>
      <w:r w:rsidRPr="00ED7770">
        <w:rPr>
          <w:spacing w:val="-2"/>
          <w:lang w:val="da-DK"/>
        </w:rPr>
        <w:t>renteloven.</w:t>
      </w:r>
    </w:p>
    <w:p w14:paraId="4D1728F6" w14:textId="77777777" w:rsidR="002C6EA9" w:rsidRPr="00ED7770" w:rsidRDefault="002C6EA9" w:rsidP="002C6EA9">
      <w:pPr>
        <w:pStyle w:val="Brdtekst"/>
        <w:spacing w:before="132" w:line="249" w:lineRule="auto"/>
        <w:ind w:right="108" w:firstLine="199"/>
        <w:rPr>
          <w:lang w:val="da-DK"/>
        </w:rPr>
      </w:pPr>
      <w:bookmarkStart w:id="64" w:name="§_12"/>
      <w:bookmarkEnd w:id="64"/>
      <w:r w:rsidRPr="00ED7770">
        <w:rPr>
          <w:b/>
          <w:lang w:val="da-DK"/>
        </w:rPr>
        <w:t xml:space="preserve">§ 12. </w:t>
      </w:r>
      <w:r w:rsidRPr="00ED7770">
        <w:rPr>
          <w:lang w:val="da-DK"/>
        </w:rPr>
        <w:t>Gebyrer efter § 3, § 4 og §§ 7-10 beregnes på baggrund af opgørelser over målinger af gasmængder</w:t>
      </w:r>
      <w:r w:rsidRPr="00ED7770">
        <w:rPr>
          <w:spacing w:val="-3"/>
          <w:lang w:val="da-DK"/>
        </w:rPr>
        <w:t xml:space="preserve"> </w:t>
      </w:r>
      <w:r w:rsidRPr="00ED7770">
        <w:rPr>
          <w:lang w:val="da-DK"/>
        </w:rPr>
        <w:t>i</w:t>
      </w:r>
      <w:r w:rsidRPr="00ED7770">
        <w:rPr>
          <w:spacing w:val="-3"/>
          <w:lang w:val="da-DK"/>
        </w:rPr>
        <w:t xml:space="preserve"> </w:t>
      </w:r>
      <w:r w:rsidRPr="00ED7770">
        <w:rPr>
          <w:lang w:val="da-DK"/>
        </w:rPr>
        <w:t>det</w:t>
      </w:r>
      <w:r w:rsidRPr="00ED7770">
        <w:rPr>
          <w:spacing w:val="-3"/>
          <w:lang w:val="da-DK"/>
        </w:rPr>
        <w:t xml:space="preserve"> </w:t>
      </w:r>
      <w:r w:rsidRPr="00ED7770">
        <w:rPr>
          <w:lang w:val="da-DK"/>
        </w:rPr>
        <w:t>foregående</w:t>
      </w:r>
      <w:r w:rsidRPr="00ED7770">
        <w:rPr>
          <w:spacing w:val="-3"/>
          <w:lang w:val="da-DK"/>
        </w:rPr>
        <w:t xml:space="preserve"> </w:t>
      </w:r>
      <w:r w:rsidRPr="00ED7770">
        <w:rPr>
          <w:lang w:val="da-DK"/>
        </w:rPr>
        <w:t>kalenderår,</w:t>
      </w:r>
      <w:r w:rsidRPr="00ED7770">
        <w:rPr>
          <w:spacing w:val="-3"/>
          <w:lang w:val="da-DK"/>
        </w:rPr>
        <w:t xml:space="preserve"> </w:t>
      </w:r>
      <w:r w:rsidRPr="00ED7770">
        <w:rPr>
          <w:lang w:val="da-DK"/>
        </w:rPr>
        <w:t>og</w:t>
      </w:r>
      <w:r w:rsidRPr="00ED7770">
        <w:rPr>
          <w:spacing w:val="-3"/>
          <w:lang w:val="da-DK"/>
        </w:rPr>
        <w:t xml:space="preserve"> </w:t>
      </w:r>
      <w:r w:rsidRPr="00ED7770">
        <w:rPr>
          <w:lang w:val="da-DK"/>
        </w:rPr>
        <w:t>opkræves</w:t>
      </w:r>
      <w:r w:rsidRPr="00ED7770">
        <w:rPr>
          <w:spacing w:val="-3"/>
          <w:lang w:val="da-DK"/>
        </w:rPr>
        <w:t xml:space="preserve"> </w:t>
      </w:r>
      <w:r w:rsidRPr="00ED7770">
        <w:rPr>
          <w:lang w:val="da-DK"/>
        </w:rPr>
        <w:t>halvårligt</w:t>
      </w:r>
      <w:r w:rsidRPr="00ED7770">
        <w:rPr>
          <w:spacing w:val="-3"/>
          <w:lang w:val="da-DK"/>
        </w:rPr>
        <w:t xml:space="preserve"> </w:t>
      </w:r>
      <w:r w:rsidRPr="00ED7770">
        <w:rPr>
          <w:lang w:val="da-DK"/>
        </w:rPr>
        <w:t>som</w:t>
      </w:r>
      <w:r w:rsidRPr="00ED7770">
        <w:rPr>
          <w:spacing w:val="-3"/>
          <w:lang w:val="da-DK"/>
        </w:rPr>
        <w:t xml:space="preserve"> </w:t>
      </w:r>
      <w:r w:rsidRPr="00ED7770">
        <w:rPr>
          <w:lang w:val="da-DK"/>
        </w:rPr>
        <w:t>acontobetalinger</w:t>
      </w:r>
      <w:r w:rsidRPr="00ED7770">
        <w:rPr>
          <w:spacing w:val="-3"/>
          <w:lang w:val="da-DK"/>
        </w:rPr>
        <w:t xml:space="preserve"> </w:t>
      </w:r>
      <w:r w:rsidRPr="00ED7770">
        <w:rPr>
          <w:lang w:val="da-DK"/>
        </w:rPr>
        <w:t>af</w:t>
      </w:r>
      <w:r w:rsidRPr="00ED7770">
        <w:rPr>
          <w:spacing w:val="-3"/>
          <w:lang w:val="da-DK"/>
        </w:rPr>
        <w:t xml:space="preserve"> </w:t>
      </w:r>
      <w:r w:rsidRPr="00ED7770">
        <w:rPr>
          <w:lang w:val="da-DK"/>
        </w:rPr>
        <w:t>Forsyningstilsy- net.</w:t>
      </w:r>
      <w:r w:rsidRPr="00ED7770">
        <w:rPr>
          <w:spacing w:val="-2"/>
          <w:lang w:val="da-DK"/>
        </w:rPr>
        <w:t xml:space="preserve"> </w:t>
      </w:r>
      <w:r w:rsidRPr="00ED7770">
        <w:rPr>
          <w:lang w:val="da-DK"/>
        </w:rPr>
        <w:t>Energinet</w:t>
      </w:r>
      <w:r w:rsidRPr="00ED7770">
        <w:rPr>
          <w:spacing w:val="-2"/>
          <w:lang w:val="da-DK"/>
        </w:rPr>
        <w:t xml:space="preserve"> </w:t>
      </w:r>
      <w:r w:rsidRPr="00ED7770">
        <w:rPr>
          <w:lang w:val="da-DK"/>
        </w:rPr>
        <w:t>skal</w:t>
      </w:r>
      <w:r w:rsidRPr="00ED7770">
        <w:rPr>
          <w:spacing w:val="-2"/>
          <w:lang w:val="da-DK"/>
        </w:rPr>
        <w:t xml:space="preserve"> </w:t>
      </w:r>
      <w:r w:rsidRPr="00ED7770">
        <w:rPr>
          <w:lang w:val="da-DK"/>
        </w:rPr>
        <w:t>på</w:t>
      </w:r>
      <w:r w:rsidRPr="00ED7770">
        <w:rPr>
          <w:spacing w:val="-2"/>
          <w:lang w:val="da-DK"/>
        </w:rPr>
        <w:t xml:space="preserve"> </w:t>
      </w:r>
      <w:r w:rsidRPr="00ED7770">
        <w:rPr>
          <w:lang w:val="da-DK"/>
        </w:rPr>
        <w:t>Forsyningstilsynets</w:t>
      </w:r>
      <w:r w:rsidRPr="00ED7770">
        <w:rPr>
          <w:spacing w:val="-2"/>
          <w:lang w:val="da-DK"/>
        </w:rPr>
        <w:t xml:space="preserve"> </w:t>
      </w:r>
      <w:r w:rsidRPr="00ED7770">
        <w:rPr>
          <w:lang w:val="da-DK"/>
        </w:rPr>
        <w:t>anmodning</w:t>
      </w:r>
      <w:r w:rsidRPr="00ED7770">
        <w:rPr>
          <w:spacing w:val="-2"/>
          <w:lang w:val="da-DK"/>
        </w:rPr>
        <w:t xml:space="preserve"> </w:t>
      </w:r>
      <w:r w:rsidRPr="00ED7770">
        <w:rPr>
          <w:lang w:val="da-DK"/>
        </w:rPr>
        <w:t>indsende</w:t>
      </w:r>
      <w:r w:rsidRPr="00ED7770">
        <w:rPr>
          <w:spacing w:val="-2"/>
          <w:lang w:val="da-DK"/>
        </w:rPr>
        <w:t xml:space="preserve"> </w:t>
      </w:r>
      <w:r w:rsidRPr="00ED7770">
        <w:rPr>
          <w:lang w:val="da-DK"/>
        </w:rPr>
        <w:t>det</w:t>
      </w:r>
      <w:r w:rsidRPr="00ED7770">
        <w:rPr>
          <w:spacing w:val="-2"/>
          <w:lang w:val="da-DK"/>
        </w:rPr>
        <w:t xml:space="preserve"> </w:t>
      </w:r>
      <w:r w:rsidRPr="00ED7770">
        <w:rPr>
          <w:lang w:val="da-DK"/>
        </w:rPr>
        <w:t>nødvendige</w:t>
      </w:r>
      <w:r w:rsidRPr="00ED7770">
        <w:rPr>
          <w:spacing w:val="-2"/>
          <w:lang w:val="da-DK"/>
        </w:rPr>
        <w:t xml:space="preserve"> </w:t>
      </w:r>
      <w:r w:rsidRPr="00ED7770">
        <w:rPr>
          <w:lang w:val="da-DK"/>
        </w:rPr>
        <w:t>datagrundlag</w:t>
      </w:r>
      <w:r w:rsidRPr="00ED7770">
        <w:rPr>
          <w:spacing w:val="-2"/>
          <w:lang w:val="da-DK"/>
        </w:rPr>
        <w:t xml:space="preserve"> </w:t>
      </w:r>
      <w:r w:rsidRPr="00ED7770">
        <w:rPr>
          <w:lang w:val="da-DK"/>
        </w:rPr>
        <w:t>til</w:t>
      </w:r>
      <w:r w:rsidRPr="00ED7770">
        <w:rPr>
          <w:spacing w:val="-2"/>
          <w:lang w:val="da-DK"/>
        </w:rPr>
        <w:t xml:space="preserve"> </w:t>
      </w:r>
      <w:r w:rsidRPr="00ED7770">
        <w:rPr>
          <w:lang w:val="da-DK"/>
        </w:rPr>
        <w:t>beregning af gebyrerne.</w:t>
      </w:r>
    </w:p>
    <w:p w14:paraId="0C8B5696" w14:textId="77777777" w:rsidR="002C6EA9" w:rsidRPr="00ED7770" w:rsidRDefault="002C6EA9" w:rsidP="002C6EA9">
      <w:pPr>
        <w:pStyle w:val="Brdtekst"/>
        <w:spacing w:before="4"/>
        <w:ind w:left="310"/>
        <w:rPr>
          <w:lang w:val="da-DK"/>
        </w:rPr>
      </w:pPr>
      <w:r w:rsidRPr="00ED7770">
        <w:rPr>
          <w:i/>
          <w:lang w:val="da-DK"/>
        </w:rPr>
        <w:t>Stk.</w:t>
      </w:r>
      <w:r w:rsidRPr="00ED7770">
        <w:rPr>
          <w:i/>
          <w:spacing w:val="-1"/>
          <w:lang w:val="da-DK"/>
        </w:rPr>
        <w:t xml:space="preserve"> </w:t>
      </w:r>
      <w:r w:rsidRPr="00ED7770">
        <w:rPr>
          <w:i/>
          <w:lang w:val="da-DK"/>
        </w:rPr>
        <w:t>2.</w:t>
      </w:r>
      <w:r w:rsidRPr="00ED7770">
        <w:rPr>
          <w:i/>
          <w:spacing w:val="-2"/>
          <w:lang w:val="da-DK"/>
        </w:rPr>
        <w:t xml:space="preserve"> </w:t>
      </w:r>
      <w:r w:rsidRPr="00ED7770">
        <w:rPr>
          <w:lang w:val="da-DK"/>
        </w:rPr>
        <w:t>Beløb</w:t>
      </w:r>
      <w:r w:rsidRPr="00ED7770">
        <w:rPr>
          <w:spacing w:val="-1"/>
          <w:lang w:val="da-DK"/>
        </w:rPr>
        <w:t xml:space="preserve"> </w:t>
      </w:r>
      <w:r w:rsidRPr="00ED7770">
        <w:rPr>
          <w:lang w:val="da-DK"/>
        </w:rPr>
        <w:t>opkrævet</w:t>
      </w:r>
      <w:r w:rsidRPr="00ED7770">
        <w:rPr>
          <w:spacing w:val="-1"/>
          <w:lang w:val="da-DK"/>
        </w:rPr>
        <w:t xml:space="preserve"> </w:t>
      </w:r>
      <w:r w:rsidRPr="00ED7770">
        <w:rPr>
          <w:lang w:val="da-DK"/>
        </w:rPr>
        <w:t>efter</w:t>
      </w:r>
      <w:r w:rsidRPr="00ED7770">
        <w:rPr>
          <w:spacing w:val="-1"/>
          <w:lang w:val="da-DK"/>
        </w:rPr>
        <w:t xml:space="preserve"> </w:t>
      </w:r>
      <w:r w:rsidRPr="00ED7770">
        <w:rPr>
          <w:lang w:val="da-DK"/>
        </w:rPr>
        <w:t>§</w:t>
      </w:r>
      <w:r w:rsidRPr="00ED7770">
        <w:rPr>
          <w:spacing w:val="-1"/>
          <w:lang w:val="da-DK"/>
        </w:rPr>
        <w:t xml:space="preserve"> </w:t>
      </w:r>
      <w:r w:rsidRPr="00ED7770">
        <w:rPr>
          <w:lang w:val="da-DK"/>
        </w:rPr>
        <w:t>3,</w:t>
      </w:r>
      <w:r w:rsidRPr="00ED7770">
        <w:rPr>
          <w:spacing w:val="-1"/>
          <w:lang w:val="da-DK"/>
        </w:rPr>
        <w:t xml:space="preserve"> </w:t>
      </w:r>
      <w:r w:rsidRPr="00ED7770">
        <w:rPr>
          <w:lang w:val="da-DK"/>
        </w:rPr>
        <w:t>§</w:t>
      </w:r>
      <w:r w:rsidRPr="00ED7770">
        <w:rPr>
          <w:spacing w:val="-1"/>
          <w:lang w:val="da-DK"/>
        </w:rPr>
        <w:t xml:space="preserve"> </w:t>
      </w:r>
      <w:r w:rsidRPr="00ED7770">
        <w:rPr>
          <w:lang w:val="da-DK"/>
        </w:rPr>
        <w:t>4</w:t>
      </w:r>
      <w:r w:rsidRPr="00ED7770">
        <w:rPr>
          <w:spacing w:val="-1"/>
          <w:lang w:val="da-DK"/>
        </w:rPr>
        <w:t xml:space="preserve"> </w:t>
      </w:r>
      <w:r w:rsidRPr="00ED7770">
        <w:rPr>
          <w:lang w:val="da-DK"/>
        </w:rPr>
        <w:t>og</w:t>
      </w:r>
      <w:r w:rsidRPr="00ED7770">
        <w:rPr>
          <w:spacing w:val="-2"/>
          <w:lang w:val="da-DK"/>
        </w:rPr>
        <w:t xml:space="preserve"> </w:t>
      </w:r>
      <w:r w:rsidRPr="00ED7770">
        <w:rPr>
          <w:lang w:val="da-DK"/>
        </w:rPr>
        <w:t>§§</w:t>
      </w:r>
      <w:r w:rsidRPr="00ED7770">
        <w:rPr>
          <w:spacing w:val="-1"/>
          <w:lang w:val="da-DK"/>
        </w:rPr>
        <w:t xml:space="preserve"> </w:t>
      </w:r>
      <w:r w:rsidRPr="00ED7770">
        <w:rPr>
          <w:lang w:val="da-DK"/>
        </w:rPr>
        <w:t>7-10</w:t>
      </w:r>
      <w:r w:rsidRPr="00ED7770">
        <w:rPr>
          <w:spacing w:val="-1"/>
          <w:lang w:val="da-DK"/>
        </w:rPr>
        <w:t xml:space="preserve"> </w:t>
      </w:r>
      <w:r w:rsidRPr="00ED7770">
        <w:rPr>
          <w:lang w:val="da-DK"/>
        </w:rPr>
        <w:t>indbetales</w:t>
      </w:r>
      <w:r w:rsidRPr="00ED7770">
        <w:rPr>
          <w:spacing w:val="-1"/>
          <w:lang w:val="da-DK"/>
        </w:rPr>
        <w:t xml:space="preserve"> </w:t>
      </w:r>
      <w:r w:rsidRPr="00ED7770">
        <w:rPr>
          <w:lang w:val="da-DK"/>
        </w:rPr>
        <w:t>senest</w:t>
      </w:r>
      <w:r w:rsidRPr="00ED7770">
        <w:rPr>
          <w:spacing w:val="-1"/>
          <w:lang w:val="da-DK"/>
        </w:rPr>
        <w:t xml:space="preserve"> </w:t>
      </w:r>
      <w:r w:rsidRPr="00ED7770">
        <w:rPr>
          <w:lang w:val="da-DK"/>
        </w:rPr>
        <w:t>30</w:t>
      </w:r>
      <w:r w:rsidRPr="00ED7770">
        <w:rPr>
          <w:spacing w:val="-1"/>
          <w:lang w:val="da-DK"/>
        </w:rPr>
        <w:t xml:space="preserve"> </w:t>
      </w:r>
      <w:r w:rsidRPr="00ED7770">
        <w:rPr>
          <w:lang w:val="da-DK"/>
        </w:rPr>
        <w:t>dage</w:t>
      </w:r>
      <w:r w:rsidRPr="00ED7770">
        <w:rPr>
          <w:spacing w:val="-2"/>
          <w:lang w:val="da-DK"/>
        </w:rPr>
        <w:t xml:space="preserve"> </w:t>
      </w:r>
      <w:r w:rsidRPr="00ED7770">
        <w:rPr>
          <w:lang w:val="da-DK"/>
        </w:rPr>
        <w:t>efter</w:t>
      </w:r>
      <w:r w:rsidRPr="00ED7770">
        <w:rPr>
          <w:spacing w:val="-1"/>
          <w:lang w:val="da-DK"/>
        </w:rPr>
        <w:t xml:space="preserve"> </w:t>
      </w:r>
      <w:r w:rsidRPr="00ED7770">
        <w:rPr>
          <w:lang w:val="da-DK"/>
        </w:rPr>
        <w:t>fakturaens</w:t>
      </w:r>
      <w:r w:rsidRPr="00ED7770">
        <w:rPr>
          <w:spacing w:val="-1"/>
          <w:lang w:val="da-DK"/>
        </w:rPr>
        <w:t xml:space="preserve"> </w:t>
      </w:r>
      <w:r w:rsidRPr="00ED7770">
        <w:rPr>
          <w:spacing w:val="-2"/>
          <w:lang w:val="da-DK"/>
        </w:rPr>
        <w:t>udstedelse.</w:t>
      </w:r>
    </w:p>
    <w:p w14:paraId="58857D93" w14:textId="77777777" w:rsidR="002C6EA9" w:rsidRPr="00ED7770" w:rsidRDefault="002C6EA9" w:rsidP="002C6EA9">
      <w:pPr>
        <w:pStyle w:val="Brdtekst"/>
        <w:spacing w:before="12"/>
        <w:ind w:left="310"/>
        <w:rPr>
          <w:lang w:val="da-DK"/>
        </w:rPr>
      </w:pPr>
      <w:r w:rsidRPr="00ED7770">
        <w:rPr>
          <w:i/>
          <w:lang w:val="da-DK"/>
        </w:rPr>
        <w:t>Stk.</w:t>
      </w:r>
      <w:r w:rsidRPr="00ED7770">
        <w:rPr>
          <w:i/>
          <w:spacing w:val="-1"/>
          <w:lang w:val="da-DK"/>
        </w:rPr>
        <w:t xml:space="preserve"> </w:t>
      </w:r>
      <w:r w:rsidRPr="00ED7770">
        <w:rPr>
          <w:i/>
          <w:lang w:val="da-DK"/>
        </w:rPr>
        <w:t>3.</w:t>
      </w:r>
      <w:r w:rsidRPr="00ED7770">
        <w:rPr>
          <w:i/>
          <w:spacing w:val="-2"/>
          <w:lang w:val="da-DK"/>
        </w:rPr>
        <w:t xml:space="preserve"> </w:t>
      </w:r>
      <w:r w:rsidRPr="00ED7770">
        <w:rPr>
          <w:lang w:val="da-DK"/>
        </w:rPr>
        <w:t>Betales</w:t>
      </w:r>
      <w:r w:rsidRPr="00ED7770">
        <w:rPr>
          <w:spacing w:val="-2"/>
          <w:lang w:val="da-DK"/>
        </w:rPr>
        <w:t xml:space="preserve"> </w:t>
      </w:r>
      <w:r w:rsidRPr="00ED7770">
        <w:rPr>
          <w:lang w:val="da-DK"/>
        </w:rPr>
        <w:t>det opkrævede</w:t>
      </w:r>
      <w:r w:rsidRPr="00ED7770">
        <w:rPr>
          <w:spacing w:val="-1"/>
          <w:lang w:val="da-DK"/>
        </w:rPr>
        <w:t xml:space="preserve"> </w:t>
      </w:r>
      <w:r w:rsidRPr="00ED7770">
        <w:rPr>
          <w:lang w:val="da-DK"/>
        </w:rPr>
        <w:t>beløb</w:t>
      </w:r>
      <w:r w:rsidRPr="00ED7770">
        <w:rPr>
          <w:spacing w:val="-1"/>
          <w:lang w:val="da-DK"/>
        </w:rPr>
        <w:t xml:space="preserve"> </w:t>
      </w:r>
      <w:r w:rsidRPr="00ED7770">
        <w:rPr>
          <w:lang w:val="da-DK"/>
        </w:rPr>
        <w:t>ikke</w:t>
      </w:r>
      <w:r w:rsidRPr="00ED7770">
        <w:rPr>
          <w:spacing w:val="-1"/>
          <w:lang w:val="da-DK"/>
        </w:rPr>
        <w:t xml:space="preserve"> </w:t>
      </w:r>
      <w:r w:rsidRPr="00ED7770">
        <w:rPr>
          <w:lang w:val="da-DK"/>
        </w:rPr>
        <w:t>rettidigt, skal</w:t>
      </w:r>
      <w:r w:rsidRPr="00ED7770">
        <w:rPr>
          <w:spacing w:val="-1"/>
          <w:lang w:val="da-DK"/>
        </w:rPr>
        <w:t xml:space="preserve"> </w:t>
      </w:r>
      <w:r w:rsidRPr="00ED7770">
        <w:rPr>
          <w:lang w:val="da-DK"/>
        </w:rPr>
        <w:t>der</w:t>
      </w:r>
      <w:r w:rsidRPr="00ED7770">
        <w:rPr>
          <w:spacing w:val="-1"/>
          <w:lang w:val="da-DK"/>
        </w:rPr>
        <w:t xml:space="preserve"> </w:t>
      </w:r>
      <w:r w:rsidRPr="00ED7770">
        <w:rPr>
          <w:lang w:val="da-DK"/>
        </w:rPr>
        <w:t>betales</w:t>
      </w:r>
      <w:r w:rsidRPr="00ED7770">
        <w:rPr>
          <w:spacing w:val="-2"/>
          <w:lang w:val="da-DK"/>
        </w:rPr>
        <w:t xml:space="preserve"> </w:t>
      </w:r>
      <w:r w:rsidRPr="00ED7770">
        <w:rPr>
          <w:lang w:val="da-DK"/>
        </w:rPr>
        <w:t>renter heraf</w:t>
      </w:r>
      <w:r w:rsidRPr="00ED7770">
        <w:rPr>
          <w:spacing w:val="-1"/>
          <w:lang w:val="da-DK"/>
        </w:rPr>
        <w:t xml:space="preserve"> </w:t>
      </w:r>
      <w:r w:rsidRPr="00ED7770">
        <w:rPr>
          <w:lang w:val="da-DK"/>
        </w:rPr>
        <w:t>i</w:t>
      </w:r>
      <w:r w:rsidRPr="00ED7770">
        <w:rPr>
          <w:spacing w:val="-1"/>
          <w:lang w:val="da-DK"/>
        </w:rPr>
        <w:t xml:space="preserve"> </w:t>
      </w:r>
      <w:r w:rsidRPr="00ED7770">
        <w:rPr>
          <w:lang w:val="da-DK"/>
        </w:rPr>
        <w:t>medfør</w:t>
      </w:r>
      <w:r w:rsidRPr="00ED7770">
        <w:rPr>
          <w:spacing w:val="-1"/>
          <w:lang w:val="da-DK"/>
        </w:rPr>
        <w:t xml:space="preserve"> </w:t>
      </w:r>
      <w:r w:rsidRPr="00ED7770">
        <w:rPr>
          <w:lang w:val="da-DK"/>
        </w:rPr>
        <w:t xml:space="preserve">af </w:t>
      </w:r>
      <w:r w:rsidRPr="00ED7770">
        <w:rPr>
          <w:spacing w:val="-2"/>
          <w:lang w:val="da-DK"/>
        </w:rPr>
        <w:t>renteloven.</w:t>
      </w:r>
    </w:p>
    <w:p w14:paraId="142F5C61" w14:textId="42F1C682" w:rsidR="002C6EA9" w:rsidRPr="00ED7770" w:rsidRDefault="002C6EA9" w:rsidP="002C6EA9">
      <w:pPr>
        <w:pStyle w:val="Brdtekst"/>
        <w:spacing w:before="132" w:line="249" w:lineRule="auto"/>
        <w:ind w:right="106" w:firstLine="200"/>
        <w:rPr>
          <w:lang w:val="da-DK"/>
        </w:rPr>
      </w:pPr>
      <w:bookmarkStart w:id="65" w:name="§_13"/>
      <w:bookmarkEnd w:id="65"/>
      <w:r w:rsidRPr="00ED7770">
        <w:rPr>
          <w:b/>
          <w:lang w:val="da-DK"/>
        </w:rPr>
        <w:t xml:space="preserve">§ 13. </w:t>
      </w:r>
      <w:r w:rsidRPr="00ED7770">
        <w:rPr>
          <w:lang w:val="da-DK"/>
        </w:rPr>
        <w:t xml:space="preserve">Efter udløbet af et kalenderår udarbejder Forsyningstilsynet en opgørelse over de beløb, som de omfattede selskaber skal betale for det </w:t>
      </w:r>
      <w:ins w:id="66" w:author="Susanne Møller Svenssen" w:date="2025-10-24T16:24:00Z">
        <w:r w:rsidR="00E31931">
          <w:rPr>
            <w:lang w:val="da-DK"/>
          </w:rPr>
          <w:t>følgende</w:t>
        </w:r>
      </w:ins>
      <w:del w:id="67" w:author="Susanne Møller Svenssen" w:date="2025-10-24T16:24:00Z">
        <w:r w:rsidR="00E31931" w:rsidDel="00E31931">
          <w:rPr>
            <w:lang w:val="da-DK"/>
          </w:rPr>
          <w:delText>pågælde</w:delText>
        </w:r>
        <w:r w:rsidRPr="00ED7770" w:rsidDel="00E31931">
          <w:rPr>
            <w:lang w:val="da-DK"/>
          </w:rPr>
          <w:delText>nde</w:delText>
        </w:r>
      </w:del>
      <w:r w:rsidRPr="00ED7770">
        <w:rPr>
          <w:lang w:val="da-DK"/>
        </w:rPr>
        <w:t xml:space="preserve"> år. </w:t>
      </w:r>
      <w:ins w:id="68" w:author="Susanne Møller Svenssen" w:date="2025-10-24T16:24:00Z">
        <w:r w:rsidR="00E31931">
          <w:rPr>
            <w:lang w:val="da-DK"/>
          </w:rPr>
          <w:t>Over- eller underdækning i forhold til Forsyningstilsynets omkostni</w:t>
        </w:r>
      </w:ins>
      <w:ins w:id="69" w:author="Susanne Møller Svenssen" w:date="2025-10-24T16:25:00Z">
        <w:r w:rsidR="00E31931">
          <w:rPr>
            <w:lang w:val="da-DK"/>
          </w:rPr>
          <w:t xml:space="preserve">nger udlignes ved justering af senere indbetalinger, så indtægter og omkostninger over tid balanceres, jf. </w:t>
        </w:r>
      </w:ins>
      <w:del w:id="70" w:author="Susanne Møller Svenssen" w:date="2025-10-24T16:25:00Z">
        <w:r w:rsidRPr="00ED7770" w:rsidDel="00E31931">
          <w:rPr>
            <w:lang w:val="da-DK"/>
          </w:rPr>
          <w:delText>Er der opkrævet for meget, modregnes dette i senere</w:delText>
        </w:r>
        <w:r w:rsidRPr="00ED7770" w:rsidDel="00E31931">
          <w:rPr>
            <w:spacing w:val="-3"/>
            <w:lang w:val="da-DK"/>
          </w:rPr>
          <w:delText xml:space="preserve"> </w:delText>
        </w:r>
        <w:r w:rsidRPr="00ED7770" w:rsidDel="00E31931">
          <w:rPr>
            <w:lang w:val="da-DK"/>
          </w:rPr>
          <w:delText>indbetalinger,</w:delText>
        </w:r>
        <w:r w:rsidRPr="00ED7770" w:rsidDel="00E31931">
          <w:rPr>
            <w:spacing w:val="-3"/>
            <w:lang w:val="da-DK"/>
          </w:rPr>
          <w:delText xml:space="preserve"> </w:delText>
        </w:r>
        <w:r w:rsidRPr="00ED7770" w:rsidDel="00E31931">
          <w:rPr>
            <w:lang w:val="da-DK"/>
          </w:rPr>
          <w:delText>hvis</w:delText>
        </w:r>
        <w:r w:rsidRPr="00ED7770" w:rsidDel="00E31931">
          <w:rPr>
            <w:spacing w:val="-3"/>
            <w:lang w:val="da-DK"/>
          </w:rPr>
          <w:delText xml:space="preserve"> </w:delText>
        </w:r>
        <w:r w:rsidRPr="00ED7770" w:rsidDel="00E31931">
          <w:rPr>
            <w:lang w:val="da-DK"/>
          </w:rPr>
          <w:delText>indtægterne</w:delText>
        </w:r>
        <w:r w:rsidRPr="00ED7770" w:rsidDel="00E31931">
          <w:rPr>
            <w:spacing w:val="-3"/>
            <w:lang w:val="da-DK"/>
          </w:rPr>
          <w:delText xml:space="preserve"> </w:delText>
        </w:r>
        <w:r w:rsidRPr="00ED7770" w:rsidDel="00E31931">
          <w:rPr>
            <w:lang w:val="da-DK"/>
          </w:rPr>
          <w:delText>forventes</w:delText>
        </w:r>
        <w:r w:rsidRPr="00ED7770" w:rsidDel="00E31931">
          <w:rPr>
            <w:spacing w:val="-3"/>
            <w:lang w:val="da-DK"/>
          </w:rPr>
          <w:delText xml:space="preserve"> </w:delText>
        </w:r>
        <w:r w:rsidRPr="00ED7770" w:rsidDel="00E31931">
          <w:rPr>
            <w:lang w:val="da-DK"/>
          </w:rPr>
          <w:delText>at</w:delText>
        </w:r>
        <w:r w:rsidRPr="00ED7770" w:rsidDel="00E31931">
          <w:rPr>
            <w:spacing w:val="-3"/>
            <w:lang w:val="da-DK"/>
          </w:rPr>
          <w:delText xml:space="preserve"> </w:delText>
        </w:r>
        <w:r w:rsidRPr="00ED7770" w:rsidDel="00E31931">
          <w:rPr>
            <w:lang w:val="da-DK"/>
          </w:rPr>
          <w:delText>overstige</w:delText>
        </w:r>
        <w:r w:rsidRPr="00ED7770" w:rsidDel="00E31931">
          <w:rPr>
            <w:spacing w:val="-3"/>
            <w:lang w:val="da-DK"/>
          </w:rPr>
          <w:delText xml:space="preserve"> </w:delText>
        </w:r>
        <w:r w:rsidRPr="00ED7770" w:rsidDel="00E31931">
          <w:rPr>
            <w:lang w:val="da-DK"/>
          </w:rPr>
          <w:delText>Forsyningstilsynets</w:delText>
        </w:r>
        <w:r w:rsidRPr="00ED7770" w:rsidDel="00E31931">
          <w:rPr>
            <w:spacing w:val="-3"/>
            <w:lang w:val="da-DK"/>
          </w:rPr>
          <w:delText xml:space="preserve"> </w:delText>
        </w:r>
        <w:r w:rsidRPr="00ED7770" w:rsidDel="00E31931">
          <w:rPr>
            <w:lang w:val="da-DK"/>
          </w:rPr>
          <w:delText>langsigtede</w:delText>
        </w:r>
        <w:r w:rsidRPr="00ED7770" w:rsidDel="00E31931">
          <w:rPr>
            <w:spacing w:val="-3"/>
            <w:lang w:val="da-DK"/>
          </w:rPr>
          <w:delText xml:space="preserve"> </w:delText>
        </w:r>
        <w:r w:rsidRPr="00ED7770" w:rsidDel="00E31931">
          <w:rPr>
            <w:lang w:val="da-DK"/>
          </w:rPr>
          <w:delText xml:space="preserve">gennemsnits- omkostninger, jf. </w:delText>
        </w:r>
      </w:del>
      <w:r w:rsidRPr="00ED7770">
        <w:rPr>
          <w:lang w:val="da-DK"/>
        </w:rPr>
        <w:t>Statens Budgetvejledning.</w:t>
      </w:r>
    </w:p>
    <w:p w14:paraId="77F79EE5" w14:textId="77777777" w:rsidR="002C6EA9" w:rsidRDefault="002C6EA9" w:rsidP="002C6EA9">
      <w:pPr>
        <w:spacing w:before="164"/>
        <w:ind w:left="3839"/>
        <w:rPr>
          <w:i/>
          <w:spacing w:val="-2"/>
          <w:sz w:val="24"/>
          <w:lang w:val="da-DK"/>
        </w:rPr>
      </w:pPr>
      <w:bookmarkStart w:id="71" w:name="Ikrafttrædelsesbestemmelser"/>
      <w:bookmarkEnd w:id="71"/>
      <w:r w:rsidRPr="00ED7770">
        <w:rPr>
          <w:i/>
          <w:spacing w:val="-2"/>
          <w:sz w:val="24"/>
          <w:lang w:val="da-DK"/>
        </w:rPr>
        <w:t>Ikrafttrædelsesbestemmelser</w:t>
      </w:r>
    </w:p>
    <w:p w14:paraId="7197B717" w14:textId="77777777" w:rsidR="002C6EA9" w:rsidRPr="00ED7770" w:rsidRDefault="002C6EA9" w:rsidP="002C6EA9">
      <w:pPr>
        <w:spacing w:before="164"/>
        <w:ind w:left="3839"/>
        <w:rPr>
          <w:i/>
          <w:sz w:val="24"/>
          <w:lang w:val="da-DK"/>
        </w:rPr>
      </w:pPr>
    </w:p>
    <w:p w14:paraId="2458A365" w14:textId="7A97BE59" w:rsidR="003D0CED" w:rsidRPr="00ED7770" w:rsidRDefault="002C6EA9" w:rsidP="003D0CED">
      <w:pPr>
        <w:pStyle w:val="Brdtekst"/>
        <w:spacing w:before="12" w:line="249" w:lineRule="auto"/>
        <w:ind w:firstLine="200"/>
        <w:jc w:val="left"/>
        <w:rPr>
          <w:ins w:id="72" w:author="Jakob Schmidth" w:date="2025-10-31T11:19:00Z"/>
          <w:lang w:val="da-DK"/>
        </w:rPr>
      </w:pPr>
      <w:bookmarkStart w:id="73" w:name="§_14"/>
      <w:bookmarkEnd w:id="73"/>
      <w:r w:rsidRPr="00ED7770">
        <w:rPr>
          <w:b/>
          <w:lang w:val="da-DK"/>
        </w:rPr>
        <w:t xml:space="preserve">§ 14. </w:t>
      </w:r>
      <w:r w:rsidRPr="00ED7770">
        <w:rPr>
          <w:lang w:val="da-DK"/>
        </w:rPr>
        <w:t xml:space="preserve">Bekendtgørelsen træder i kraft den </w:t>
      </w:r>
      <w:r w:rsidRPr="00EE7452">
        <w:rPr>
          <w:lang w:val="da-DK"/>
        </w:rPr>
        <w:t>1. januar</w:t>
      </w:r>
      <w:r w:rsidR="003D0CED">
        <w:rPr>
          <w:lang w:val="da-DK"/>
        </w:rPr>
        <w:t xml:space="preserve"> 202</w:t>
      </w:r>
      <w:ins w:id="74" w:author="Jakob Schmidth" w:date="2025-10-31T11:27:00Z">
        <w:r w:rsidR="003D0CED">
          <w:rPr>
            <w:lang w:val="da-DK"/>
          </w:rPr>
          <w:t>6</w:t>
        </w:r>
      </w:ins>
      <w:del w:id="75" w:author="Jakob Schmidth" w:date="2025-10-31T11:27:00Z">
        <w:r w:rsidR="003D0CED" w:rsidDel="003D0CED">
          <w:rPr>
            <w:lang w:val="da-DK"/>
          </w:rPr>
          <w:delText>5</w:delText>
        </w:r>
      </w:del>
      <w:r w:rsidRPr="00ED7770">
        <w:rPr>
          <w:spacing w:val="-2"/>
          <w:lang w:val="da-DK"/>
        </w:rPr>
        <w:t>.</w:t>
      </w:r>
      <w:ins w:id="76" w:author="Jakob Schmidth" w:date="2025-10-31T11:28:00Z">
        <w:r w:rsidR="00104737">
          <w:rPr>
            <w:spacing w:val="-2"/>
            <w:lang w:val="da-DK"/>
          </w:rPr>
          <w:br/>
        </w:r>
      </w:ins>
      <w:del w:id="77" w:author="Jakob Schmidth" w:date="2025-10-31T11:28:00Z">
        <w:r w:rsidR="00104737" w:rsidRPr="00104737" w:rsidDel="00104737">
          <w:rPr>
            <w:i/>
            <w:iCs/>
            <w:spacing w:val="-2"/>
            <w:lang w:val="da-DK"/>
          </w:rPr>
          <w:delText>Stk. 2.</w:delText>
        </w:r>
        <w:r w:rsidR="00104737" w:rsidRPr="00104737" w:rsidDel="00104737">
          <w:rPr>
            <w:spacing w:val="-2"/>
            <w:lang w:val="da-DK"/>
          </w:rPr>
          <w:delText> Bekendtgørelse nr. 1314 af 16. november 2023 om betaling for myndighedsbehandling i Forsyningstilsynet efter lov om gasforsyning ophæves</w:delText>
        </w:r>
        <w:r w:rsidR="00104737" w:rsidDel="00104737">
          <w:rPr>
            <w:spacing w:val="-2"/>
            <w:lang w:val="da-DK"/>
          </w:rPr>
          <w:delText>.</w:delText>
        </w:r>
      </w:del>
      <w:r w:rsidR="003D0CED">
        <w:rPr>
          <w:spacing w:val="-2"/>
          <w:lang w:val="da-DK"/>
        </w:rPr>
        <w:br/>
      </w:r>
      <w:ins w:id="78" w:author="Jakob Schmidth" w:date="2025-10-31T11:21:00Z">
        <w:r w:rsidR="003D0CED">
          <w:rPr>
            <w:i/>
            <w:lang w:val="da-DK"/>
          </w:rPr>
          <w:t xml:space="preserve">   </w:t>
        </w:r>
      </w:ins>
      <w:ins w:id="79" w:author="Jakob Schmidth" w:date="2025-10-31T11:20:00Z">
        <w:r w:rsidR="003D0CED">
          <w:rPr>
            <w:i/>
            <w:lang w:val="da-DK"/>
          </w:rPr>
          <w:t>S</w:t>
        </w:r>
      </w:ins>
      <w:ins w:id="80" w:author="Jakob Schmidth" w:date="2025-10-31T11:19:00Z">
        <w:r w:rsidR="003D0CED" w:rsidRPr="00ED7770">
          <w:rPr>
            <w:i/>
            <w:lang w:val="da-DK"/>
          </w:rPr>
          <w:t xml:space="preserve">tk. </w:t>
        </w:r>
      </w:ins>
      <w:ins w:id="81" w:author="Jakob Schmidth" w:date="2025-10-31T11:28:00Z">
        <w:r w:rsidR="00104737">
          <w:rPr>
            <w:i/>
            <w:lang w:val="da-DK"/>
          </w:rPr>
          <w:t>2</w:t>
        </w:r>
      </w:ins>
      <w:ins w:id="82" w:author="Jakob Schmidth" w:date="2025-10-31T11:19:00Z">
        <w:r w:rsidR="003D0CED" w:rsidRPr="00ED7770">
          <w:rPr>
            <w:i/>
            <w:lang w:val="da-DK"/>
          </w:rPr>
          <w:t xml:space="preserve">. </w:t>
        </w:r>
        <w:r w:rsidR="003D0CED" w:rsidRPr="00ED7770">
          <w:rPr>
            <w:lang w:val="da-DK"/>
          </w:rPr>
          <w:t xml:space="preserve">Bekendtgørelse nr. </w:t>
        </w:r>
        <w:r w:rsidR="003D0CED">
          <w:rPr>
            <w:lang w:val="da-DK"/>
          </w:rPr>
          <w:t xml:space="preserve">1256 af 27. november 2024 </w:t>
        </w:r>
        <w:r w:rsidR="003D0CED" w:rsidRPr="00ED7770">
          <w:rPr>
            <w:lang w:val="da-DK"/>
          </w:rPr>
          <w:t xml:space="preserve">om betaling for myndighedsbehandling i Forsyningstilsynet efter lov om gasforsyning </w:t>
        </w:r>
        <w:r w:rsidR="003D0CED">
          <w:rPr>
            <w:lang w:val="da-DK"/>
          </w:rPr>
          <w:t>og b</w:t>
        </w:r>
        <w:r w:rsidR="003D0CED" w:rsidRPr="00C17135">
          <w:rPr>
            <w:lang w:val="da-DK"/>
          </w:rPr>
          <w:t xml:space="preserve">ekendtgørelse </w:t>
        </w:r>
        <w:r w:rsidR="003D0CED">
          <w:rPr>
            <w:lang w:val="da-DK"/>
          </w:rPr>
          <w:t xml:space="preserve">nr. 534 af 23. maj 2025 </w:t>
        </w:r>
        <w:r w:rsidR="003D0CED" w:rsidRPr="00C17135">
          <w:rPr>
            <w:lang w:val="da-DK"/>
          </w:rPr>
          <w:t>om ændring af bekendtgørelse om betaling for myndighedsbehandling i Forsyningstilsynet efter lov om gasforsyni</w:t>
        </w:r>
      </w:ins>
      <w:ins w:id="83" w:author="Jakob Schmidth" w:date="2025-10-31T11:55:00Z">
        <w:r w:rsidR="005A1EA3">
          <w:rPr>
            <w:lang w:val="da-DK"/>
          </w:rPr>
          <w:t>ng ophæves.</w:t>
        </w:r>
      </w:ins>
    </w:p>
    <w:p w14:paraId="2675A3B7" w14:textId="77812D75" w:rsidR="003D0CED" w:rsidRPr="00ED7770" w:rsidRDefault="002C6EA9" w:rsidP="003D0CED">
      <w:pPr>
        <w:pStyle w:val="Brdtekst"/>
        <w:spacing w:before="12" w:line="249" w:lineRule="auto"/>
        <w:ind w:firstLine="200"/>
        <w:jc w:val="left"/>
        <w:rPr>
          <w:ins w:id="84" w:author="Jakob Schmidth" w:date="2025-10-31T11:18:00Z"/>
          <w:lang w:val="da-DK"/>
        </w:rPr>
      </w:pPr>
      <w:del w:id="85" w:author="Jakob Schmidth" w:date="2025-10-31T11:18:00Z">
        <w:r w:rsidRPr="00EE7452" w:rsidDel="003D0CED">
          <w:rPr>
            <w:i/>
            <w:lang w:val="da-DK"/>
          </w:rPr>
          <w:delText xml:space="preserve"> </w:delText>
        </w:r>
        <w:r w:rsidDel="003D0CED">
          <w:rPr>
            <w:i/>
            <w:lang w:val="da-DK"/>
          </w:rPr>
          <w:br/>
        </w:r>
      </w:del>
    </w:p>
    <w:p w14:paraId="6457EFF4" w14:textId="0A16760E" w:rsidR="002C6EA9" w:rsidRPr="00ED7770" w:rsidDel="003D0CED" w:rsidRDefault="002C6EA9" w:rsidP="002C6EA9">
      <w:pPr>
        <w:pStyle w:val="Brdtekst"/>
        <w:spacing w:before="12" w:line="249" w:lineRule="auto"/>
        <w:ind w:firstLine="200"/>
        <w:jc w:val="left"/>
        <w:rPr>
          <w:del w:id="86" w:author="Jakob Schmidth" w:date="2025-10-31T11:18:00Z"/>
          <w:lang w:val="da-DK"/>
        </w:rPr>
      </w:pPr>
    </w:p>
    <w:p w14:paraId="1C9D548F" w14:textId="77777777" w:rsidR="002C6EA9" w:rsidRPr="00EE7452" w:rsidRDefault="002C6EA9" w:rsidP="003D0CED">
      <w:pPr>
        <w:pStyle w:val="Brdtekst"/>
        <w:spacing w:before="12" w:line="249" w:lineRule="auto"/>
        <w:ind w:firstLine="200"/>
        <w:jc w:val="left"/>
        <w:rPr>
          <w:lang w:val="da-DK"/>
        </w:rPr>
      </w:pPr>
    </w:p>
    <w:p w14:paraId="5AC1C186" w14:textId="77777777" w:rsidR="002C6EA9" w:rsidRDefault="002C6EA9" w:rsidP="002C6EA9">
      <w:pPr>
        <w:pStyle w:val="Brdtekst"/>
        <w:spacing w:before="165"/>
        <w:ind w:left="0"/>
        <w:jc w:val="left"/>
        <w:rPr>
          <w:lang w:val="da-DK"/>
        </w:rPr>
      </w:pPr>
    </w:p>
    <w:p w14:paraId="562A07C5" w14:textId="77777777" w:rsidR="002C6EA9" w:rsidRPr="00ED7770" w:rsidRDefault="002C6EA9" w:rsidP="002C6EA9">
      <w:pPr>
        <w:pStyle w:val="Brdtekst"/>
        <w:spacing w:before="165"/>
        <w:ind w:left="0"/>
        <w:jc w:val="left"/>
        <w:rPr>
          <w:lang w:val="da-DK"/>
        </w:rPr>
      </w:pPr>
    </w:p>
    <w:p w14:paraId="25790575" w14:textId="77777777" w:rsidR="002C6EA9" w:rsidRPr="00ED7770" w:rsidRDefault="002C6EA9" w:rsidP="002C6EA9">
      <w:pPr>
        <w:spacing w:before="1"/>
        <w:ind w:left="1" w:right="1"/>
        <w:jc w:val="center"/>
        <w:rPr>
          <w:i/>
          <w:sz w:val="24"/>
          <w:lang w:val="da-DK"/>
        </w:rPr>
      </w:pPr>
      <w:r w:rsidRPr="00ED7770">
        <w:rPr>
          <w:i/>
          <w:sz w:val="24"/>
          <w:lang w:val="da-DK"/>
        </w:rPr>
        <w:t>Forsyningstilsynet,</w:t>
      </w:r>
      <w:r w:rsidRPr="00ED7770">
        <w:rPr>
          <w:i/>
          <w:spacing w:val="-4"/>
          <w:sz w:val="24"/>
          <w:lang w:val="da-DK"/>
        </w:rPr>
        <w:t xml:space="preserve"> </w:t>
      </w:r>
      <w:r w:rsidRPr="00ED7770">
        <w:rPr>
          <w:i/>
          <w:sz w:val="24"/>
          <w:lang w:val="da-DK"/>
        </w:rPr>
        <w:t>den</w:t>
      </w:r>
      <w:r>
        <w:rPr>
          <w:i/>
          <w:sz w:val="24"/>
          <w:lang w:val="da-DK"/>
        </w:rPr>
        <w:t xml:space="preserve"> XX november 2025</w:t>
      </w:r>
      <w:r>
        <w:rPr>
          <w:i/>
          <w:spacing w:val="-2"/>
          <w:sz w:val="24"/>
          <w:lang w:val="da-DK"/>
        </w:rPr>
        <w:t xml:space="preserve"> </w:t>
      </w:r>
    </w:p>
    <w:p w14:paraId="2ED31AC5" w14:textId="77777777" w:rsidR="002C6EA9" w:rsidRPr="00ED7770" w:rsidRDefault="002C6EA9" w:rsidP="002C6EA9">
      <w:pPr>
        <w:pStyle w:val="Brdtekst"/>
        <w:spacing w:before="212"/>
        <w:ind w:left="0" w:right="1"/>
        <w:jc w:val="center"/>
        <w:rPr>
          <w:lang w:val="da-DK"/>
        </w:rPr>
      </w:pPr>
      <w:r w:rsidRPr="00ED7770">
        <w:rPr>
          <w:w w:val="115"/>
          <w:lang w:val="da-DK"/>
        </w:rPr>
        <w:t>Carsten</w:t>
      </w:r>
      <w:r w:rsidRPr="00ED7770">
        <w:rPr>
          <w:spacing w:val="-4"/>
          <w:w w:val="115"/>
          <w:lang w:val="da-DK"/>
        </w:rPr>
        <w:t xml:space="preserve"> </w:t>
      </w:r>
      <w:r w:rsidRPr="00ED7770">
        <w:rPr>
          <w:spacing w:val="-2"/>
          <w:w w:val="115"/>
          <w:lang w:val="da-DK"/>
        </w:rPr>
        <w:t>Smidt</w:t>
      </w:r>
    </w:p>
    <w:p w14:paraId="73B6B30F" w14:textId="2D9FCEF4" w:rsidR="002C6EA9" w:rsidRPr="00A57653" w:rsidRDefault="00031F9C" w:rsidP="002C6EA9">
      <w:pPr>
        <w:pStyle w:val="Brdtekst"/>
        <w:spacing w:before="212"/>
        <w:ind w:left="0" w:right="108"/>
        <w:jc w:val="right"/>
        <w:rPr>
          <w:lang w:val="da-DK"/>
        </w:rPr>
      </w:pPr>
      <w:del w:id="87" w:author="Jakob Schmidth" w:date="2025-10-31T10:02:00Z">
        <w:r w:rsidDel="00031F9C">
          <w:rPr>
            <w:lang w:val="da-DK"/>
          </w:rPr>
          <w:delText>Henrik Chieu</w:delText>
        </w:r>
      </w:del>
      <w:r w:rsidR="002C6EA9" w:rsidRPr="00A57653">
        <w:rPr>
          <w:lang w:val="da-DK"/>
        </w:rPr>
        <w:t>/</w:t>
      </w:r>
      <w:r w:rsidR="002C6EA9" w:rsidRPr="00A57653">
        <w:rPr>
          <w:spacing w:val="-3"/>
          <w:lang w:val="da-DK"/>
        </w:rPr>
        <w:t xml:space="preserve"> </w:t>
      </w:r>
      <w:r w:rsidR="002C6EA9">
        <w:rPr>
          <w:spacing w:val="-3"/>
          <w:lang w:val="da-DK"/>
        </w:rPr>
        <w:t>N.N.</w:t>
      </w:r>
    </w:p>
    <w:p w14:paraId="430028D5" w14:textId="77777777" w:rsidR="002C6EA9" w:rsidRPr="00A8579C" w:rsidRDefault="002C6EA9" w:rsidP="002C6EA9">
      <w:pPr>
        <w:rPr>
          <w:lang w:val="da-DK"/>
        </w:rPr>
      </w:pPr>
    </w:p>
    <w:p w14:paraId="782B39E2" w14:textId="77777777" w:rsidR="002C6EA9" w:rsidRDefault="002C6EA9" w:rsidP="002C6EA9"/>
    <w:p w14:paraId="1DE78CC9" w14:textId="2BE579A6" w:rsidR="00BD3A73" w:rsidRDefault="00BD3A73"/>
    <w:sectPr w:rsidR="00BD3A73" w:rsidSect="002C6EA9">
      <w:headerReference w:type="even" r:id="rId7"/>
      <w:headerReference w:type="default" r:id="rId8"/>
      <w:footerReference w:type="even" r:id="rId9"/>
      <w:footerReference w:type="default" r:id="rId10"/>
      <w:headerReference w:type="first" r:id="rId11"/>
      <w:footerReference w:type="first" r:id="rId12"/>
      <w:pgSz w:w="11910" w:h="16840"/>
      <w:pgMar w:top="1320" w:right="740" w:bottom="840" w:left="74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78607" w14:textId="77777777" w:rsidR="009E6608" w:rsidRDefault="009E6608">
      <w:r>
        <w:separator/>
      </w:r>
    </w:p>
  </w:endnote>
  <w:endnote w:type="continuationSeparator" w:id="0">
    <w:p w14:paraId="0C723AE0" w14:textId="77777777" w:rsidR="009E6608" w:rsidRDefault="009E6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A19B" w14:textId="6F1A6A33" w:rsidR="00D72729" w:rsidRDefault="00D7272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CE8FA" w14:textId="19667074" w:rsidR="00D72729" w:rsidRDefault="00E31931">
    <w:pPr>
      <w:pStyle w:val="Brdtekst"/>
      <w:spacing w:line="14" w:lineRule="auto"/>
      <w:ind w:left="0"/>
      <w:jc w:val="left"/>
      <w:rPr>
        <w:sz w:val="20"/>
      </w:rPr>
    </w:pPr>
    <w:r>
      <w:rPr>
        <w:noProof/>
        <w:lang w:val="da-DK" w:eastAsia="da-DK"/>
      </w:rPr>
      <mc:AlternateContent>
        <mc:Choice Requires="wps">
          <w:drawing>
            <wp:anchor distT="0" distB="0" distL="0" distR="0" simplePos="0" relativeHeight="251655680" behindDoc="1" locked="0" layoutInCell="1" allowOverlap="1" wp14:anchorId="68F4FD10" wp14:editId="199D2DC0">
              <wp:simplePos x="0" y="0"/>
              <wp:positionH relativeFrom="page">
                <wp:posOffset>527299</wp:posOffset>
              </wp:positionH>
              <wp:positionV relativeFrom="page">
                <wp:posOffset>10138357</wp:posOffset>
              </wp:positionV>
              <wp:extent cx="1438910" cy="1663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8910" cy="166370"/>
                      </a:xfrm>
                      <a:prstGeom prst="rect">
                        <a:avLst/>
                      </a:prstGeom>
                    </wps:spPr>
                    <wps:txbx>
                      <w:txbxContent>
                        <w:p w14:paraId="7CA6D436" w14:textId="77777777" w:rsidR="00D72729" w:rsidRDefault="00D72729">
                          <w:pPr>
                            <w:spacing w:before="11"/>
                            <w:ind w:left="20"/>
                            <w:rPr>
                              <w:sz w:val="20"/>
                            </w:rPr>
                          </w:pPr>
                        </w:p>
                      </w:txbxContent>
                    </wps:txbx>
                    <wps:bodyPr wrap="square" lIns="0" tIns="0" rIns="0" bIns="0" rtlCol="0">
                      <a:noAutofit/>
                    </wps:bodyPr>
                  </wps:wsp>
                </a:graphicData>
              </a:graphic>
            </wp:anchor>
          </w:drawing>
        </mc:Choice>
        <mc:Fallback>
          <w:pict>
            <v:shapetype w14:anchorId="68F4FD10" id="_x0000_t202" coordsize="21600,21600" o:spt="202" path="m,l,21600r21600,l21600,xe">
              <v:stroke joinstyle="miter"/>
              <v:path gradientshapeok="t" o:connecttype="rect"/>
            </v:shapetype>
            <v:shape id="Textbox 6" o:spid="_x0000_s1026" type="#_x0000_t202" style="position:absolute;margin-left:41.5pt;margin-top:798.3pt;width:113.3pt;height:13.1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" filled="f" stroked="f">
              <v:textbox inset="0,0,0,0">
                <w:txbxContent>
                  <w:p w14:paraId="7CA6D436" w14:textId="77777777" w:rsidR="00D72729" w:rsidRDefault="00D72729">
                    <w:pPr>
                      <w:spacing w:before="11"/>
                      <w:ind w:left="20"/>
                      <w:rPr>
                        <w:sz w:val="20"/>
                      </w:rPr>
                    </w:pPr>
                  </w:p>
                </w:txbxContent>
              </v:textbox>
              <w10:wrap anchorx="page" anchory="page"/>
            </v:shape>
          </w:pict>
        </mc:Fallback>
      </mc:AlternateContent>
    </w:r>
    <w:r>
      <w:rPr>
        <w:noProof/>
        <w:lang w:val="da-DK" w:eastAsia="da-DK"/>
      </w:rPr>
      <mc:AlternateContent>
        <mc:Choice Requires="wps">
          <w:drawing>
            <wp:anchor distT="0" distB="0" distL="0" distR="0" simplePos="0" relativeHeight="251656704" behindDoc="1" locked="0" layoutInCell="1" allowOverlap="1" wp14:anchorId="3DF0D78C" wp14:editId="5B89E38F">
              <wp:simplePos x="0" y="0"/>
              <wp:positionH relativeFrom="page">
                <wp:posOffset>3710104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14:paraId="49FC4ACF" w14:textId="77777777" w:rsidR="00D72729" w:rsidRDefault="00E31931">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noProof/>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 w14:anchorId="3DF0D78C" id="Textbox 7" o:spid="_x0000_s1027" type="#_x0000_t202" style="position:absolute;margin-left:292.15pt;margin-top:798.3pt;width:12pt;height:13.1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" filled="f" stroked="f">
              <v:textbox inset="0,0,0,0">
                <w:txbxContent>
                  <w:p w14:paraId="49FC4ACF" w14:textId="77777777" w:rsidR="00D72729" w:rsidRDefault="00E31931">
                    <w:pPr>
                      <w:spacing w:before="11"/>
                      <w:ind w:left="60"/>
                      <w:rPr>
                        <w:sz w:val="20"/>
                      </w:rPr>
                    </w:pPr>
                    <w:r>
                      <w:rPr>
                        <w:spacing w:val="-10"/>
                        <w:sz w:val="20"/>
                      </w:rPr>
                      <w:fldChar w:fldCharType="begin"/>
                    </w:r>
                    <w:r>
                      <w:rPr>
                        <w:spacing w:val="-10"/>
                        <w:sz w:val="20"/>
                      </w:rPr>
                      <w:instrText xml:space="preserve"> PAGE </w:instrText>
                    </w:r>
                    <w:r>
                      <w:rPr>
                        <w:spacing w:val="-10"/>
                        <w:sz w:val="20"/>
                      </w:rPr>
                      <w:fldChar w:fldCharType="separate"/>
                    </w:r>
                    <w:r>
                      <w:rPr>
                        <w:noProof/>
                        <w:spacing w:val="-10"/>
                        <w:sz w:val="20"/>
                      </w:rPr>
                      <w:t>1</w:t>
                    </w:r>
                    <w:r>
                      <w:rPr>
                        <w:spacing w:val="-10"/>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65C2" w14:textId="0C804D7F" w:rsidR="00D72729" w:rsidRDefault="00D7272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448EF" w14:textId="77777777" w:rsidR="009E6608" w:rsidRDefault="009E6608">
      <w:r>
        <w:separator/>
      </w:r>
    </w:p>
  </w:footnote>
  <w:footnote w:type="continuationSeparator" w:id="0">
    <w:p w14:paraId="544315E4" w14:textId="77777777" w:rsidR="009E6608" w:rsidRDefault="009E6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8B6E6" w14:textId="77777777" w:rsidR="00D72729" w:rsidRDefault="00000000">
    <w:pPr>
      <w:pStyle w:val="Sidehoved"/>
    </w:pPr>
    <w:r>
      <w:rPr>
        <w:noProof/>
      </w:rPr>
      <w:pict w14:anchorId="2D5890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266" o:spid="_x0000_s1026" type="#_x0000_t136" style="position:absolute;margin-left:0;margin-top:0;width:551.45pt;height:183.8pt;rotation:315;z-index:-251658752;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655D" w14:textId="49AD0B10" w:rsidR="00D72729" w:rsidRDefault="00000000">
    <w:pPr>
      <w:pStyle w:val="Sidehoved"/>
    </w:pPr>
    <w:r>
      <w:rPr>
        <w:noProof/>
      </w:rPr>
      <w:pict w14:anchorId="39A7CE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267" o:spid="_x0000_s1027" type="#_x0000_t136" style="position:absolute;margin-left:0;margin-top:0;width:551.45pt;height:183.8pt;rotation:315;z-index:-251657728;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ED1B" w14:textId="757D99A2" w:rsidR="00D72729" w:rsidRDefault="00000000">
    <w:pPr>
      <w:pStyle w:val="Sidehoved"/>
    </w:pPr>
    <w:r>
      <w:rPr>
        <w:noProof/>
      </w:rPr>
      <w:pict w14:anchorId="7598A9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75265" o:spid="_x0000_s1025" type="#_x0000_t136" style="position:absolute;margin-left:0;margin-top:0;width:551.45pt;height:183.8pt;rotation:315;z-index:-251656704;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A6A821A"/>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28A25D2"/>
    <w:multiLevelType w:val="hybridMultilevel"/>
    <w:tmpl w:val="4EAEE368"/>
    <w:lvl w:ilvl="0" w:tplc="9966887C">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858CC9FE">
      <w:numFmt w:val="bullet"/>
      <w:lvlText w:val="•"/>
      <w:lvlJc w:val="left"/>
      <w:pPr>
        <w:ind w:left="1510" w:hanging="400"/>
      </w:pPr>
      <w:rPr>
        <w:rFonts w:hint="default"/>
        <w:lang w:eastAsia="en-US" w:bidi="ar-SA"/>
      </w:rPr>
    </w:lvl>
    <w:lvl w:ilvl="2" w:tplc="885A4616">
      <w:numFmt w:val="bullet"/>
      <w:lvlText w:val="•"/>
      <w:lvlJc w:val="left"/>
      <w:pPr>
        <w:ind w:left="2501" w:hanging="400"/>
      </w:pPr>
      <w:rPr>
        <w:rFonts w:hint="default"/>
        <w:lang w:eastAsia="en-US" w:bidi="ar-SA"/>
      </w:rPr>
    </w:lvl>
    <w:lvl w:ilvl="3" w:tplc="32E0476E">
      <w:numFmt w:val="bullet"/>
      <w:lvlText w:val="•"/>
      <w:lvlJc w:val="left"/>
      <w:pPr>
        <w:ind w:left="3491" w:hanging="400"/>
      </w:pPr>
      <w:rPr>
        <w:rFonts w:hint="default"/>
        <w:lang w:eastAsia="en-US" w:bidi="ar-SA"/>
      </w:rPr>
    </w:lvl>
    <w:lvl w:ilvl="4" w:tplc="DCAA13AA">
      <w:numFmt w:val="bullet"/>
      <w:lvlText w:val="•"/>
      <w:lvlJc w:val="left"/>
      <w:pPr>
        <w:ind w:left="4482" w:hanging="400"/>
      </w:pPr>
      <w:rPr>
        <w:rFonts w:hint="default"/>
        <w:lang w:eastAsia="en-US" w:bidi="ar-SA"/>
      </w:rPr>
    </w:lvl>
    <w:lvl w:ilvl="5" w:tplc="E67EED7C">
      <w:numFmt w:val="bullet"/>
      <w:lvlText w:val="•"/>
      <w:lvlJc w:val="left"/>
      <w:pPr>
        <w:ind w:left="5472" w:hanging="400"/>
      </w:pPr>
      <w:rPr>
        <w:rFonts w:hint="default"/>
        <w:lang w:eastAsia="en-US" w:bidi="ar-SA"/>
      </w:rPr>
    </w:lvl>
    <w:lvl w:ilvl="6" w:tplc="652814A2">
      <w:numFmt w:val="bullet"/>
      <w:lvlText w:val="•"/>
      <w:lvlJc w:val="left"/>
      <w:pPr>
        <w:ind w:left="6463" w:hanging="400"/>
      </w:pPr>
      <w:rPr>
        <w:rFonts w:hint="default"/>
        <w:lang w:eastAsia="en-US" w:bidi="ar-SA"/>
      </w:rPr>
    </w:lvl>
    <w:lvl w:ilvl="7" w:tplc="F6469D92">
      <w:numFmt w:val="bullet"/>
      <w:lvlText w:val="•"/>
      <w:lvlJc w:val="left"/>
      <w:pPr>
        <w:ind w:left="7453" w:hanging="400"/>
      </w:pPr>
      <w:rPr>
        <w:rFonts w:hint="default"/>
        <w:lang w:eastAsia="en-US" w:bidi="ar-SA"/>
      </w:rPr>
    </w:lvl>
    <w:lvl w:ilvl="8" w:tplc="79DC6670">
      <w:numFmt w:val="bullet"/>
      <w:lvlText w:val="•"/>
      <w:lvlJc w:val="left"/>
      <w:pPr>
        <w:ind w:left="8444" w:hanging="400"/>
      </w:pPr>
      <w:rPr>
        <w:rFonts w:hint="default"/>
        <w:lang w:eastAsia="en-US" w:bidi="ar-SA"/>
      </w:rPr>
    </w:lvl>
  </w:abstractNum>
  <w:abstractNum w:abstractNumId="2" w15:restartNumberingAfterBreak="0">
    <w:nsid w:val="2D5E3531"/>
    <w:multiLevelType w:val="hybridMultilevel"/>
    <w:tmpl w:val="882C925E"/>
    <w:lvl w:ilvl="0" w:tplc="A6D4803C">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FD5410D6">
      <w:numFmt w:val="bullet"/>
      <w:lvlText w:val="•"/>
      <w:lvlJc w:val="left"/>
      <w:pPr>
        <w:ind w:left="1510" w:hanging="400"/>
      </w:pPr>
      <w:rPr>
        <w:rFonts w:hint="default"/>
        <w:lang w:eastAsia="en-US" w:bidi="ar-SA"/>
      </w:rPr>
    </w:lvl>
    <w:lvl w:ilvl="2" w:tplc="25B85CCE">
      <w:numFmt w:val="bullet"/>
      <w:lvlText w:val="•"/>
      <w:lvlJc w:val="left"/>
      <w:pPr>
        <w:ind w:left="2501" w:hanging="400"/>
      </w:pPr>
      <w:rPr>
        <w:rFonts w:hint="default"/>
        <w:lang w:eastAsia="en-US" w:bidi="ar-SA"/>
      </w:rPr>
    </w:lvl>
    <w:lvl w:ilvl="3" w:tplc="A44C7E5C">
      <w:numFmt w:val="bullet"/>
      <w:lvlText w:val="•"/>
      <w:lvlJc w:val="left"/>
      <w:pPr>
        <w:ind w:left="3491" w:hanging="400"/>
      </w:pPr>
      <w:rPr>
        <w:rFonts w:hint="default"/>
        <w:lang w:eastAsia="en-US" w:bidi="ar-SA"/>
      </w:rPr>
    </w:lvl>
    <w:lvl w:ilvl="4" w:tplc="FABEE7FE">
      <w:numFmt w:val="bullet"/>
      <w:lvlText w:val="•"/>
      <w:lvlJc w:val="left"/>
      <w:pPr>
        <w:ind w:left="4482" w:hanging="400"/>
      </w:pPr>
      <w:rPr>
        <w:rFonts w:hint="default"/>
        <w:lang w:eastAsia="en-US" w:bidi="ar-SA"/>
      </w:rPr>
    </w:lvl>
    <w:lvl w:ilvl="5" w:tplc="968877E4">
      <w:numFmt w:val="bullet"/>
      <w:lvlText w:val="•"/>
      <w:lvlJc w:val="left"/>
      <w:pPr>
        <w:ind w:left="5472" w:hanging="400"/>
      </w:pPr>
      <w:rPr>
        <w:rFonts w:hint="default"/>
        <w:lang w:eastAsia="en-US" w:bidi="ar-SA"/>
      </w:rPr>
    </w:lvl>
    <w:lvl w:ilvl="6" w:tplc="F8F209CC">
      <w:numFmt w:val="bullet"/>
      <w:lvlText w:val="•"/>
      <w:lvlJc w:val="left"/>
      <w:pPr>
        <w:ind w:left="6463" w:hanging="400"/>
      </w:pPr>
      <w:rPr>
        <w:rFonts w:hint="default"/>
        <w:lang w:eastAsia="en-US" w:bidi="ar-SA"/>
      </w:rPr>
    </w:lvl>
    <w:lvl w:ilvl="7" w:tplc="2788DA5A">
      <w:numFmt w:val="bullet"/>
      <w:lvlText w:val="•"/>
      <w:lvlJc w:val="left"/>
      <w:pPr>
        <w:ind w:left="7453" w:hanging="400"/>
      </w:pPr>
      <w:rPr>
        <w:rFonts w:hint="default"/>
        <w:lang w:eastAsia="en-US" w:bidi="ar-SA"/>
      </w:rPr>
    </w:lvl>
    <w:lvl w:ilvl="8" w:tplc="2D8A6C50">
      <w:numFmt w:val="bullet"/>
      <w:lvlText w:val="•"/>
      <w:lvlJc w:val="left"/>
      <w:pPr>
        <w:ind w:left="8444" w:hanging="400"/>
      </w:pPr>
      <w:rPr>
        <w:rFonts w:hint="default"/>
        <w:lang w:eastAsia="en-US" w:bidi="ar-SA"/>
      </w:rPr>
    </w:lvl>
  </w:abstractNum>
  <w:abstractNum w:abstractNumId="3" w15:restartNumberingAfterBreak="0">
    <w:nsid w:val="4E067C3B"/>
    <w:multiLevelType w:val="hybridMultilevel"/>
    <w:tmpl w:val="56AEDB16"/>
    <w:lvl w:ilvl="0" w:tplc="7A86F47C">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F22E5C68">
      <w:numFmt w:val="bullet"/>
      <w:lvlText w:val="•"/>
      <w:lvlJc w:val="left"/>
      <w:pPr>
        <w:ind w:left="1510" w:hanging="400"/>
      </w:pPr>
      <w:rPr>
        <w:rFonts w:hint="default"/>
        <w:lang w:eastAsia="en-US" w:bidi="ar-SA"/>
      </w:rPr>
    </w:lvl>
    <w:lvl w:ilvl="2" w:tplc="549C6FBA">
      <w:numFmt w:val="bullet"/>
      <w:lvlText w:val="•"/>
      <w:lvlJc w:val="left"/>
      <w:pPr>
        <w:ind w:left="2501" w:hanging="400"/>
      </w:pPr>
      <w:rPr>
        <w:rFonts w:hint="default"/>
        <w:lang w:eastAsia="en-US" w:bidi="ar-SA"/>
      </w:rPr>
    </w:lvl>
    <w:lvl w:ilvl="3" w:tplc="9FAC0E6A">
      <w:numFmt w:val="bullet"/>
      <w:lvlText w:val="•"/>
      <w:lvlJc w:val="left"/>
      <w:pPr>
        <w:ind w:left="3491" w:hanging="400"/>
      </w:pPr>
      <w:rPr>
        <w:rFonts w:hint="default"/>
        <w:lang w:eastAsia="en-US" w:bidi="ar-SA"/>
      </w:rPr>
    </w:lvl>
    <w:lvl w:ilvl="4" w:tplc="34F0620C">
      <w:numFmt w:val="bullet"/>
      <w:lvlText w:val="•"/>
      <w:lvlJc w:val="left"/>
      <w:pPr>
        <w:ind w:left="4482" w:hanging="400"/>
      </w:pPr>
      <w:rPr>
        <w:rFonts w:hint="default"/>
        <w:lang w:eastAsia="en-US" w:bidi="ar-SA"/>
      </w:rPr>
    </w:lvl>
    <w:lvl w:ilvl="5" w:tplc="D53862D0">
      <w:numFmt w:val="bullet"/>
      <w:lvlText w:val="•"/>
      <w:lvlJc w:val="left"/>
      <w:pPr>
        <w:ind w:left="5472" w:hanging="400"/>
      </w:pPr>
      <w:rPr>
        <w:rFonts w:hint="default"/>
        <w:lang w:eastAsia="en-US" w:bidi="ar-SA"/>
      </w:rPr>
    </w:lvl>
    <w:lvl w:ilvl="6" w:tplc="2FF2E696">
      <w:numFmt w:val="bullet"/>
      <w:lvlText w:val="•"/>
      <w:lvlJc w:val="left"/>
      <w:pPr>
        <w:ind w:left="6463" w:hanging="400"/>
      </w:pPr>
      <w:rPr>
        <w:rFonts w:hint="default"/>
        <w:lang w:eastAsia="en-US" w:bidi="ar-SA"/>
      </w:rPr>
    </w:lvl>
    <w:lvl w:ilvl="7" w:tplc="C3DC615C">
      <w:numFmt w:val="bullet"/>
      <w:lvlText w:val="•"/>
      <w:lvlJc w:val="left"/>
      <w:pPr>
        <w:ind w:left="7453" w:hanging="400"/>
      </w:pPr>
      <w:rPr>
        <w:rFonts w:hint="default"/>
        <w:lang w:eastAsia="en-US" w:bidi="ar-SA"/>
      </w:rPr>
    </w:lvl>
    <w:lvl w:ilvl="8" w:tplc="76AAB576">
      <w:numFmt w:val="bullet"/>
      <w:lvlText w:val="•"/>
      <w:lvlJc w:val="left"/>
      <w:pPr>
        <w:ind w:left="8444" w:hanging="400"/>
      </w:pPr>
      <w:rPr>
        <w:rFonts w:hint="default"/>
        <w:lang w:eastAsia="en-US" w:bidi="ar-SA"/>
      </w:rPr>
    </w:lvl>
  </w:abstractNum>
  <w:abstractNum w:abstractNumId="4" w15:restartNumberingAfterBreak="0">
    <w:nsid w:val="69E4247A"/>
    <w:multiLevelType w:val="hybridMultilevel"/>
    <w:tmpl w:val="19262B8C"/>
    <w:lvl w:ilvl="0" w:tplc="E2102A06">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AA96DE50">
      <w:numFmt w:val="bullet"/>
      <w:lvlText w:val="•"/>
      <w:lvlJc w:val="left"/>
      <w:pPr>
        <w:ind w:left="1510" w:hanging="400"/>
      </w:pPr>
      <w:rPr>
        <w:rFonts w:hint="default"/>
        <w:lang w:eastAsia="en-US" w:bidi="ar-SA"/>
      </w:rPr>
    </w:lvl>
    <w:lvl w:ilvl="2" w:tplc="30E08386">
      <w:numFmt w:val="bullet"/>
      <w:lvlText w:val="•"/>
      <w:lvlJc w:val="left"/>
      <w:pPr>
        <w:ind w:left="2501" w:hanging="400"/>
      </w:pPr>
      <w:rPr>
        <w:rFonts w:hint="default"/>
        <w:lang w:eastAsia="en-US" w:bidi="ar-SA"/>
      </w:rPr>
    </w:lvl>
    <w:lvl w:ilvl="3" w:tplc="13E0E026">
      <w:numFmt w:val="bullet"/>
      <w:lvlText w:val="•"/>
      <w:lvlJc w:val="left"/>
      <w:pPr>
        <w:ind w:left="3491" w:hanging="400"/>
      </w:pPr>
      <w:rPr>
        <w:rFonts w:hint="default"/>
        <w:lang w:eastAsia="en-US" w:bidi="ar-SA"/>
      </w:rPr>
    </w:lvl>
    <w:lvl w:ilvl="4" w:tplc="97922744">
      <w:numFmt w:val="bullet"/>
      <w:lvlText w:val="•"/>
      <w:lvlJc w:val="left"/>
      <w:pPr>
        <w:ind w:left="4482" w:hanging="400"/>
      </w:pPr>
      <w:rPr>
        <w:rFonts w:hint="default"/>
        <w:lang w:eastAsia="en-US" w:bidi="ar-SA"/>
      </w:rPr>
    </w:lvl>
    <w:lvl w:ilvl="5" w:tplc="D098D4D4">
      <w:numFmt w:val="bullet"/>
      <w:lvlText w:val="•"/>
      <w:lvlJc w:val="left"/>
      <w:pPr>
        <w:ind w:left="5472" w:hanging="400"/>
      </w:pPr>
      <w:rPr>
        <w:rFonts w:hint="default"/>
        <w:lang w:eastAsia="en-US" w:bidi="ar-SA"/>
      </w:rPr>
    </w:lvl>
    <w:lvl w:ilvl="6" w:tplc="6338BD9E">
      <w:numFmt w:val="bullet"/>
      <w:lvlText w:val="•"/>
      <w:lvlJc w:val="left"/>
      <w:pPr>
        <w:ind w:left="6463" w:hanging="400"/>
      </w:pPr>
      <w:rPr>
        <w:rFonts w:hint="default"/>
        <w:lang w:eastAsia="en-US" w:bidi="ar-SA"/>
      </w:rPr>
    </w:lvl>
    <w:lvl w:ilvl="7" w:tplc="F176E9F4">
      <w:numFmt w:val="bullet"/>
      <w:lvlText w:val="•"/>
      <w:lvlJc w:val="left"/>
      <w:pPr>
        <w:ind w:left="7453" w:hanging="400"/>
      </w:pPr>
      <w:rPr>
        <w:rFonts w:hint="default"/>
        <w:lang w:eastAsia="en-US" w:bidi="ar-SA"/>
      </w:rPr>
    </w:lvl>
    <w:lvl w:ilvl="8" w:tplc="DEE8E836">
      <w:numFmt w:val="bullet"/>
      <w:lvlText w:val="•"/>
      <w:lvlJc w:val="left"/>
      <w:pPr>
        <w:ind w:left="8444" w:hanging="400"/>
      </w:pPr>
      <w:rPr>
        <w:rFonts w:hint="default"/>
        <w:lang w:eastAsia="en-US" w:bidi="ar-SA"/>
      </w:rPr>
    </w:lvl>
  </w:abstractNum>
  <w:abstractNum w:abstractNumId="5" w15:restartNumberingAfterBreak="0">
    <w:nsid w:val="7E537AAA"/>
    <w:multiLevelType w:val="hybridMultilevel"/>
    <w:tmpl w:val="5BC64D2A"/>
    <w:lvl w:ilvl="0" w:tplc="93A80DB8">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A40C0A50">
      <w:numFmt w:val="bullet"/>
      <w:lvlText w:val="•"/>
      <w:lvlJc w:val="left"/>
      <w:pPr>
        <w:ind w:left="1510" w:hanging="401"/>
      </w:pPr>
      <w:rPr>
        <w:rFonts w:hint="default"/>
        <w:lang w:eastAsia="en-US" w:bidi="ar-SA"/>
      </w:rPr>
    </w:lvl>
    <w:lvl w:ilvl="2" w:tplc="1B247DAC">
      <w:numFmt w:val="bullet"/>
      <w:lvlText w:val="•"/>
      <w:lvlJc w:val="left"/>
      <w:pPr>
        <w:ind w:left="2501" w:hanging="401"/>
      </w:pPr>
      <w:rPr>
        <w:rFonts w:hint="default"/>
        <w:lang w:eastAsia="en-US" w:bidi="ar-SA"/>
      </w:rPr>
    </w:lvl>
    <w:lvl w:ilvl="3" w:tplc="B6D80CD4">
      <w:numFmt w:val="bullet"/>
      <w:lvlText w:val="•"/>
      <w:lvlJc w:val="left"/>
      <w:pPr>
        <w:ind w:left="3491" w:hanging="401"/>
      </w:pPr>
      <w:rPr>
        <w:rFonts w:hint="default"/>
        <w:lang w:eastAsia="en-US" w:bidi="ar-SA"/>
      </w:rPr>
    </w:lvl>
    <w:lvl w:ilvl="4" w:tplc="9AA2C8B6">
      <w:numFmt w:val="bullet"/>
      <w:lvlText w:val="•"/>
      <w:lvlJc w:val="left"/>
      <w:pPr>
        <w:ind w:left="4482" w:hanging="401"/>
      </w:pPr>
      <w:rPr>
        <w:rFonts w:hint="default"/>
        <w:lang w:eastAsia="en-US" w:bidi="ar-SA"/>
      </w:rPr>
    </w:lvl>
    <w:lvl w:ilvl="5" w:tplc="A41C4AF4">
      <w:numFmt w:val="bullet"/>
      <w:lvlText w:val="•"/>
      <w:lvlJc w:val="left"/>
      <w:pPr>
        <w:ind w:left="5472" w:hanging="401"/>
      </w:pPr>
      <w:rPr>
        <w:rFonts w:hint="default"/>
        <w:lang w:eastAsia="en-US" w:bidi="ar-SA"/>
      </w:rPr>
    </w:lvl>
    <w:lvl w:ilvl="6" w:tplc="02DAA1F6">
      <w:numFmt w:val="bullet"/>
      <w:lvlText w:val="•"/>
      <w:lvlJc w:val="left"/>
      <w:pPr>
        <w:ind w:left="6463" w:hanging="401"/>
      </w:pPr>
      <w:rPr>
        <w:rFonts w:hint="default"/>
        <w:lang w:eastAsia="en-US" w:bidi="ar-SA"/>
      </w:rPr>
    </w:lvl>
    <w:lvl w:ilvl="7" w:tplc="00505F1C">
      <w:numFmt w:val="bullet"/>
      <w:lvlText w:val="•"/>
      <w:lvlJc w:val="left"/>
      <w:pPr>
        <w:ind w:left="7453" w:hanging="401"/>
      </w:pPr>
      <w:rPr>
        <w:rFonts w:hint="default"/>
        <w:lang w:eastAsia="en-US" w:bidi="ar-SA"/>
      </w:rPr>
    </w:lvl>
    <w:lvl w:ilvl="8" w:tplc="2098EEFE">
      <w:numFmt w:val="bullet"/>
      <w:lvlText w:val="•"/>
      <w:lvlJc w:val="left"/>
      <w:pPr>
        <w:ind w:left="8444" w:hanging="401"/>
      </w:pPr>
      <w:rPr>
        <w:rFonts w:hint="default"/>
        <w:lang w:eastAsia="en-US" w:bidi="ar-SA"/>
      </w:rPr>
    </w:lvl>
  </w:abstractNum>
  <w:abstractNum w:abstractNumId="6" w15:restartNumberingAfterBreak="0">
    <w:nsid w:val="7EA716F9"/>
    <w:multiLevelType w:val="hybridMultilevel"/>
    <w:tmpl w:val="0DB8B5E4"/>
    <w:lvl w:ilvl="0" w:tplc="9A063FA4">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D338B700">
      <w:numFmt w:val="bullet"/>
      <w:lvlText w:val="•"/>
      <w:lvlJc w:val="left"/>
      <w:pPr>
        <w:ind w:left="1510" w:hanging="401"/>
      </w:pPr>
      <w:rPr>
        <w:rFonts w:hint="default"/>
        <w:lang w:eastAsia="en-US" w:bidi="ar-SA"/>
      </w:rPr>
    </w:lvl>
    <w:lvl w:ilvl="2" w:tplc="1B3C2D00">
      <w:numFmt w:val="bullet"/>
      <w:lvlText w:val="•"/>
      <w:lvlJc w:val="left"/>
      <w:pPr>
        <w:ind w:left="2501" w:hanging="401"/>
      </w:pPr>
      <w:rPr>
        <w:rFonts w:hint="default"/>
        <w:lang w:eastAsia="en-US" w:bidi="ar-SA"/>
      </w:rPr>
    </w:lvl>
    <w:lvl w:ilvl="3" w:tplc="B6F0BABE">
      <w:numFmt w:val="bullet"/>
      <w:lvlText w:val="•"/>
      <w:lvlJc w:val="left"/>
      <w:pPr>
        <w:ind w:left="3491" w:hanging="401"/>
      </w:pPr>
      <w:rPr>
        <w:rFonts w:hint="default"/>
        <w:lang w:eastAsia="en-US" w:bidi="ar-SA"/>
      </w:rPr>
    </w:lvl>
    <w:lvl w:ilvl="4" w:tplc="B49E87FC">
      <w:numFmt w:val="bullet"/>
      <w:lvlText w:val="•"/>
      <w:lvlJc w:val="left"/>
      <w:pPr>
        <w:ind w:left="4482" w:hanging="401"/>
      </w:pPr>
      <w:rPr>
        <w:rFonts w:hint="default"/>
        <w:lang w:eastAsia="en-US" w:bidi="ar-SA"/>
      </w:rPr>
    </w:lvl>
    <w:lvl w:ilvl="5" w:tplc="3FFC05E6">
      <w:numFmt w:val="bullet"/>
      <w:lvlText w:val="•"/>
      <w:lvlJc w:val="left"/>
      <w:pPr>
        <w:ind w:left="5472" w:hanging="401"/>
      </w:pPr>
      <w:rPr>
        <w:rFonts w:hint="default"/>
        <w:lang w:eastAsia="en-US" w:bidi="ar-SA"/>
      </w:rPr>
    </w:lvl>
    <w:lvl w:ilvl="6" w:tplc="A50C361E">
      <w:numFmt w:val="bullet"/>
      <w:lvlText w:val="•"/>
      <w:lvlJc w:val="left"/>
      <w:pPr>
        <w:ind w:left="6463" w:hanging="401"/>
      </w:pPr>
      <w:rPr>
        <w:rFonts w:hint="default"/>
        <w:lang w:eastAsia="en-US" w:bidi="ar-SA"/>
      </w:rPr>
    </w:lvl>
    <w:lvl w:ilvl="7" w:tplc="A5449406">
      <w:numFmt w:val="bullet"/>
      <w:lvlText w:val="•"/>
      <w:lvlJc w:val="left"/>
      <w:pPr>
        <w:ind w:left="7453" w:hanging="401"/>
      </w:pPr>
      <w:rPr>
        <w:rFonts w:hint="default"/>
        <w:lang w:eastAsia="en-US" w:bidi="ar-SA"/>
      </w:rPr>
    </w:lvl>
    <w:lvl w:ilvl="8" w:tplc="4BDE1766">
      <w:numFmt w:val="bullet"/>
      <w:lvlText w:val="•"/>
      <w:lvlJc w:val="left"/>
      <w:pPr>
        <w:ind w:left="8444" w:hanging="401"/>
      </w:pPr>
      <w:rPr>
        <w:rFonts w:hint="default"/>
        <w:lang w:eastAsia="en-US" w:bidi="ar-SA"/>
      </w:rPr>
    </w:lvl>
  </w:abstractNum>
  <w:num w:numId="1" w16cid:durableId="786194614">
    <w:abstractNumId w:val="3"/>
  </w:num>
  <w:num w:numId="2" w16cid:durableId="1729647359">
    <w:abstractNumId w:val="1"/>
  </w:num>
  <w:num w:numId="3" w16cid:durableId="658385588">
    <w:abstractNumId w:val="2"/>
  </w:num>
  <w:num w:numId="4" w16cid:durableId="1316640025">
    <w:abstractNumId w:val="4"/>
  </w:num>
  <w:num w:numId="5" w16cid:durableId="2107840352">
    <w:abstractNumId w:val="6"/>
  </w:num>
  <w:num w:numId="6" w16cid:durableId="401146043">
    <w:abstractNumId w:val="5"/>
  </w:num>
  <w:num w:numId="7" w16cid:durableId="132743575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ob Schmidth">
    <w15:presenceInfo w15:providerId="AD" w15:userId="S-1-5-21-2100284113-1573851820-878952375-357594"/>
  </w15:person>
  <w15:person w15:author="Susanne Møller Svenssen">
    <w15:presenceInfo w15:providerId="AD" w15:userId="S-1-5-21-2100284113-1573851820-878952375-363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A9"/>
    <w:rsid w:val="000066E8"/>
    <w:rsid w:val="00031F9C"/>
    <w:rsid w:val="00036560"/>
    <w:rsid w:val="0006719D"/>
    <w:rsid w:val="0008044A"/>
    <w:rsid w:val="00104737"/>
    <w:rsid w:val="00114D80"/>
    <w:rsid w:val="00193C1A"/>
    <w:rsid w:val="001F5AF7"/>
    <w:rsid w:val="002341C1"/>
    <w:rsid w:val="00282FAD"/>
    <w:rsid w:val="002C6EA9"/>
    <w:rsid w:val="003126FF"/>
    <w:rsid w:val="003208A3"/>
    <w:rsid w:val="00346807"/>
    <w:rsid w:val="003D0CED"/>
    <w:rsid w:val="00420DE2"/>
    <w:rsid w:val="004626C7"/>
    <w:rsid w:val="004B3062"/>
    <w:rsid w:val="004D45CA"/>
    <w:rsid w:val="00537FC4"/>
    <w:rsid w:val="005A1EA3"/>
    <w:rsid w:val="005C459D"/>
    <w:rsid w:val="006170BB"/>
    <w:rsid w:val="0068534B"/>
    <w:rsid w:val="006A62DA"/>
    <w:rsid w:val="006C1349"/>
    <w:rsid w:val="00737FF6"/>
    <w:rsid w:val="007A1E71"/>
    <w:rsid w:val="007A757F"/>
    <w:rsid w:val="00847910"/>
    <w:rsid w:val="008F4150"/>
    <w:rsid w:val="009A16AB"/>
    <w:rsid w:val="009E6608"/>
    <w:rsid w:val="00A35AE0"/>
    <w:rsid w:val="00AA6428"/>
    <w:rsid w:val="00AA7ADC"/>
    <w:rsid w:val="00AE3869"/>
    <w:rsid w:val="00B01EAC"/>
    <w:rsid w:val="00B6235A"/>
    <w:rsid w:val="00B756DC"/>
    <w:rsid w:val="00BD3A73"/>
    <w:rsid w:val="00BD6EB8"/>
    <w:rsid w:val="00C9119B"/>
    <w:rsid w:val="00CA3FF4"/>
    <w:rsid w:val="00CE5CD2"/>
    <w:rsid w:val="00D068CB"/>
    <w:rsid w:val="00D11C15"/>
    <w:rsid w:val="00D72729"/>
    <w:rsid w:val="00DC3820"/>
    <w:rsid w:val="00E31931"/>
    <w:rsid w:val="00E54C26"/>
    <w:rsid w:val="00E636FD"/>
    <w:rsid w:val="00E6622A"/>
    <w:rsid w:val="00F15EA7"/>
    <w:rsid w:val="00F330D5"/>
    <w:rsid w:val="00F33DC1"/>
    <w:rsid w:val="00FC7F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368D8"/>
  <w15:chartTrackingRefBased/>
  <w15:docId w15:val="{7262408A-91FC-4EEE-A93A-D6AC99FB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C6EA9"/>
    <w:pPr>
      <w:widowControl w:val="0"/>
      <w:autoSpaceDE w:val="0"/>
      <w:autoSpaceDN w:val="0"/>
      <w:spacing w:after="0" w:line="240" w:lineRule="auto"/>
    </w:pPr>
    <w:rPr>
      <w:rFonts w:ascii="Times New Roman" w:eastAsia="Times New Roman" w:hAnsi="Times New Roman" w:cs="Times New Roman"/>
      <w:kern w:val="0"/>
      <w:lang w:val="en-US"/>
      <w14:ligatures w14:val="none"/>
    </w:rPr>
  </w:style>
  <w:style w:type="paragraph" w:styleId="Overskrift1">
    <w:name w:val="heading 1"/>
    <w:basedOn w:val="Normal"/>
    <w:next w:val="Normal"/>
    <w:link w:val="Overskrift1Tegn"/>
    <w:uiPriority w:val="9"/>
    <w:qFormat/>
    <w:rsid w:val="002C6EA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Overskrift2">
    <w:name w:val="heading 2"/>
    <w:basedOn w:val="Normal"/>
    <w:next w:val="Normal"/>
    <w:link w:val="Overskrift2Tegn"/>
    <w:uiPriority w:val="9"/>
    <w:semiHidden/>
    <w:unhideWhenUsed/>
    <w:qFormat/>
    <w:rsid w:val="002C6EA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Overskrift3">
    <w:name w:val="heading 3"/>
    <w:basedOn w:val="Normal"/>
    <w:next w:val="Normal"/>
    <w:link w:val="Overskrift3Tegn"/>
    <w:uiPriority w:val="9"/>
    <w:semiHidden/>
    <w:unhideWhenUsed/>
    <w:qFormat/>
    <w:rsid w:val="002C6EA9"/>
    <w:pPr>
      <w:keepNext/>
      <w:keepLines/>
      <w:spacing w:before="160" w:after="80"/>
      <w:outlineLvl w:val="2"/>
    </w:pPr>
    <w:rPr>
      <w:rFonts w:eastAsiaTheme="majorEastAsia" w:cstheme="majorBidi"/>
      <w:color w:val="2E74B5" w:themeColor="accent1" w:themeShade="BF"/>
      <w:sz w:val="28"/>
      <w:szCs w:val="28"/>
    </w:rPr>
  </w:style>
  <w:style w:type="paragraph" w:styleId="Overskrift4">
    <w:name w:val="heading 4"/>
    <w:basedOn w:val="Normal"/>
    <w:next w:val="Normal"/>
    <w:link w:val="Overskrift4Tegn"/>
    <w:uiPriority w:val="9"/>
    <w:semiHidden/>
    <w:unhideWhenUsed/>
    <w:qFormat/>
    <w:rsid w:val="002C6EA9"/>
    <w:pPr>
      <w:keepNext/>
      <w:keepLines/>
      <w:spacing w:before="80" w:after="40"/>
      <w:outlineLvl w:val="3"/>
    </w:pPr>
    <w:rPr>
      <w:rFonts w:eastAsiaTheme="majorEastAsia"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C6EA9"/>
    <w:pPr>
      <w:keepNext/>
      <w:keepLines/>
      <w:spacing w:before="80" w:after="40"/>
      <w:outlineLvl w:val="4"/>
    </w:pPr>
    <w:rPr>
      <w:rFonts w:eastAsiaTheme="majorEastAsia" w:cstheme="majorBidi"/>
      <w:color w:val="2E74B5" w:themeColor="accent1" w:themeShade="BF"/>
    </w:rPr>
  </w:style>
  <w:style w:type="paragraph" w:styleId="Overskrift6">
    <w:name w:val="heading 6"/>
    <w:basedOn w:val="Normal"/>
    <w:next w:val="Normal"/>
    <w:link w:val="Overskrift6Tegn"/>
    <w:uiPriority w:val="9"/>
    <w:semiHidden/>
    <w:unhideWhenUsed/>
    <w:qFormat/>
    <w:rsid w:val="002C6EA9"/>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2C6EA9"/>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2C6EA9"/>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2C6EA9"/>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6EA9"/>
    <w:rPr>
      <w:rFonts w:asciiTheme="majorHAnsi" w:eastAsiaTheme="majorEastAsia" w:hAnsiTheme="majorHAnsi" w:cstheme="majorBidi"/>
      <w:color w:val="2E74B5" w:themeColor="accent1" w:themeShade="BF"/>
      <w:sz w:val="40"/>
      <w:szCs w:val="40"/>
    </w:rPr>
  </w:style>
  <w:style w:type="character" w:customStyle="1" w:styleId="Overskrift2Tegn">
    <w:name w:val="Overskrift 2 Tegn"/>
    <w:basedOn w:val="Standardskrifttypeiafsnit"/>
    <w:link w:val="Overskrift2"/>
    <w:uiPriority w:val="9"/>
    <w:semiHidden/>
    <w:rsid w:val="002C6EA9"/>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semiHidden/>
    <w:rsid w:val="002C6EA9"/>
    <w:rPr>
      <w:rFonts w:eastAsiaTheme="majorEastAsia" w:cstheme="majorBidi"/>
      <w:color w:val="2E74B5" w:themeColor="accent1" w:themeShade="BF"/>
      <w:sz w:val="28"/>
      <w:szCs w:val="28"/>
    </w:rPr>
  </w:style>
  <w:style w:type="character" w:customStyle="1" w:styleId="Overskrift4Tegn">
    <w:name w:val="Overskrift 4 Tegn"/>
    <w:basedOn w:val="Standardskrifttypeiafsnit"/>
    <w:link w:val="Overskrift4"/>
    <w:uiPriority w:val="9"/>
    <w:semiHidden/>
    <w:rsid w:val="002C6EA9"/>
    <w:rPr>
      <w:rFonts w:eastAsiaTheme="majorEastAsia"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C6EA9"/>
    <w:rPr>
      <w:rFonts w:eastAsiaTheme="majorEastAsia" w:cstheme="majorBidi"/>
      <w:color w:val="2E74B5" w:themeColor="accent1" w:themeShade="BF"/>
    </w:rPr>
  </w:style>
  <w:style w:type="character" w:customStyle="1" w:styleId="Overskrift6Tegn">
    <w:name w:val="Overskrift 6 Tegn"/>
    <w:basedOn w:val="Standardskrifttypeiafsnit"/>
    <w:link w:val="Overskrift6"/>
    <w:uiPriority w:val="9"/>
    <w:semiHidden/>
    <w:rsid w:val="002C6EA9"/>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2C6EA9"/>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2C6EA9"/>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2C6EA9"/>
    <w:rPr>
      <w:rFonts w:eastAsiaTheme="majorEastAsia" w:cstheme="majorBidi"/>
      <w:color w:val="272727" w:themeColor="text1" w:themeTint="D8"/>
    </w:rPr>
  </w:style>
  <w:style w:type="paragraph" w:styleId="Titel">
    <w:name w:val="Title"/>
    <w:basedOn w:val="Normal"/>
    <w:next w:val="Normal"/>
    <w:link w:val="TitelTegn"/>
    <w:uiPriority w:val="10"/>
    <w:qFormat/>
    <w:rsid w:val="002C6EA9"/>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2C6EA9"/>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2C6EA9"/>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2C6EA9"/>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2C6EA9"/>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2C6EA9"/>
    <w:rPr>
      <w:i/>
      <w:iCs/>
      <w:color w:val="404040" w:themeColor="text1" w:themeTint="BF"/>
    </w:rPr>
  </w:style>
  <w:style w:type="paragraph" w:styleId="Listeafsnit">
    <w:name w:val="List Paragraph"/>
    <w:basedOn w:val="Normal"/>
    <w:uiPriority w:val="1"/>
    <w:qFormat/>
    <w:rsid w:val="002C6EA9"/>
    <w:pPr>
      <w:ind w:left="720"/>
      <w:contextualSpacing/>
    </w:pPr>
  </w:style>
  <w:style w:type="character" w:styleId="Kraftigfremhvning">
    <w:name w:val="Intense Emphasis"/>
    <w:basedOn w:val="Standardskrifttypeiafsnit"/>
    <w:uiPriority w:val="21"/>
    <w:qFormat/>
    <w:rsid w:val="002C6EA9"/>
    <w:rPr>
      <w:i/>
      <w:iCs/>
      <w:color w:val="2E74B5" w:themeColor="accent1" w:themeShade="BF"/>
    </w:rPr>
  </w:style>
  <w:style w:type="paragraph" w:styleId="Strktcitat">
    <w:name w:val="Intense Quote"/>
    <w:basedOn w:val="Normal"/>
    <w:next w:val="Normal"/>
    <w:link w:val="StrktcitatTegn"/>
    <w:uiPriority w:val="30"/>
    <w:qFormat/>
    <w:rsid w:val="002C6EA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trktcitatTegn">
    <w:name w:val="Stærkt citat Tegn"/>
    <w:basedOn w:val="Standardskrifttypeiafsnit"/>
    <w:link w:val="Strktcitat"/>
    <w:uiPriority w:val="30"/>
    <w:rsid w:val="002C6EA9"/>
    <w:rPr>
      <w:i/>
      <w:iCs/>
      <w:color w:val="2E74B5" w:themeColor="accent1" w:themeShade="BF"/>
    </w:rPr>
  </w:style>
  <w:style w:type="character" w:styleId="Kraftighenvisning">
    <w:name w:val="Intense Reference"/>
    <w:basedOn w:val="Standardskrifttypeiafsnit"/>
    <w:uiPriority w:val="32"/>
    <w:qFormat/>
    <w:rsid w:val="002C6EA9"/>
    <w:rPr>
      <w:b/>
      <w:bCs/>
      <w:smallCaps/>
      <w:color w:val="2E74B5" w:themeColor="accent1" w:themeShade="BF"/>
      <w:spacing w:val="5"/>
    </w:rPr>
  </w:style>
  <w:style w:type="paragraph" w:styleId="Brdtekst">
    <w:name w:val="Body Text"/>
    <w:basedOn w:val="Normal"/>
    <w:link w:val="BrdtekstTegn"/>
    <w:uiPriority w:val="1"/>
    <w:qFormat/>
    <w:rsid w:val="002C6EA9"/>
    <w:pPr>
      <w:ind w:left="110"/>
      <w:jc w:val="both"/>
    </w:pPr>
    <w:rPr>
      <w:sz w:val="24"/>
      <w:szCs w:val="24"/>
    </w:rPr>
  </w:style>
  <w:style w:type="character" w:customStyle="1" w:styleId="BrdtekstTegn">
    <w:name w:val="Brødtekst Tegn"/>
    <w:basedOn w:val="Standardskrifttypeiafsnit"/>
    <w:link w:val="Brdtekst"/>
    <w:uiPriority w:val="1"/>
    <w:rsid w:val="002C6EA9"/>
    <w:rPr>
      <w:rFonts w:ascii="Times New Roman" w:eastAsia="Times New Roman" w:hAnsi="Times New Roman" w:cs="Times New Roman"/>
      <w:kern w:val="0"/>
      <w:sz w:val="24"/>
      <w:szCs w:val="24"/>
      <w:lang w:val="en-US"/>
      <w14:ligatures w14:val="none"/>
    </w:rPr>
  </w:style>
  <w:style w:type="paragraph" w:styleId="Sidehoved">
    <w:name w:val="header"/>
    <w:basedOn w:val="Normal"/>
    <w:link w:val="SidehovedTegn"/>
    <w:uiPriority w:val="99"/>
    <w:unhideWhenUsed/>
    <w:rsid w:val="002C6EA9"/>
    <w:pPr>
      <w:tabs>
        <w:tab w:val="center" w:pos="4819"/>
        <w:tab w:val="right" w:pos="9638"/>
      </w:tabs>
    </w:pPr>
  </w:style>
  <w:style w:type="character" w:customStyle="1" w:styleId="SidehovedTegn">
    <w:name w:val="Sidehoved Tegn"/>
    <w:basedOn w:val="Standardskrifttypeiafsnit"/>
    <w:link w:val="Sidehoved"/>
    <w:uiPriority w:val="99"/>
    <w:rsid w:val="002C6EA9"/>
    <w:rPr>
      <w:rFonts w:ascii="Times New Roman" w:eastAsia="Times New Roman" w:hAnsi="Times New Roman" w:cs="Times New Roman"/>
      <w:kern w:val="0"/>
      <w:lang w:val="en-US"/>
      <w14:ligatures w14:val="none"/>
    </w:rPr>
  </w:style>
  <w:style w:type="paragraph" w:styleId="Sidefod">
    <w:name w:val="footer"/>
    <w:basedOn w:val="Normal"/>
    <w:link w:val="SidefodTegn"/>
    <w:uiPriority w:val="99"/>
    <w:unhideWhenUsed/>
    <w:rsid w:val="002C6EA9"/>
    <w:pPr>
      <w:tabs>
        <w:tab w:val="center" w:pos="4819"/>
        <w:tab w:val="right" w:pos="9638"/>
      </w:tabs>
    </w:pPr>
  </w:style>
  <w:style w:type="character" w:customStyle="1" w:styleId="SidefodTegn">
    <w:name w:val="Sidefod Tegn"/>
    <w:basedOn w:val="Standardskrifttypeiafsnit"/>
    <w:link w:val="Sidefod"/>
    <w:uiPriority w:val="99"/>
    <w:rsid w:val="002C6EA9"/>
    <w:rPr>
      <w:rFonts w:ascii="Times New Roman" w:eastAsia="Times New Roman" w:hAnsi="Times New Roman" w:cs="Times New Roman"/>
      <w:kern w:val="0"/>
      <w:lang w:val="en-US"/>
      <w14:ligatures w14:val="none"/>
    </w:rPr>
  </w:style>
  <w:style w:type="paragraph" w:styleId="Korrektur">
    <w:name w:val="Revision"/>
    <w:hidden/>
    <w:uiPriority w:val="99"/>
    <w:semiHidden/>
    <w:rsid w:val="009A16AB"/>
    <w:pPr>
      <w:spacing w:after="0" w:line="240" w:lineRule="auto"/>
    </w:pPr>
    <w:rPr>
      <w:rFonts w:ascii="Times New Roman" w:eastAsia="Times New Roman" w:hAnsi="Times New Roman" w:cs="Times New Roman"/>
      <w:kern w:val="0"/>
      <w:lang w:val="en-US"/>
      <w14:ligatures w14:val="none"/>
    </w:rPr>
  </w:style>
  <w:style w:type="character" w:styleId="Kommentarhenvisning">
    <w:name w:val="annotation reference"/>
    <w:basedOn w:val="Standardskrifttypeiafsnit"/>
    <w:uiPriority w:val="99"/>
    <w:semiHidden/>
    <w:unhideWhenUsed/>
    <w:rsid w:val="00AA6428"/>
    <w:rPr>
      <w:sz w:val="16"/>
      <w:szCs w:val="16"/>
    </w:rPr>
  </w:style>
  <w:style w:type="paragraph" w:styleId="Kommentartekst">
    <w:name w:val="annotation text"/>
    <w:basedOn w:val="Normal"/>
    <w:link w:val="KommentartekstTegn"/>
    <w:uiPriority w:val="99"/>
    <w:semiHidden/>
    <w:unhideWhenUsed/>
    <w:rsid w:val="00AA6428"/>
    <w:rPr>
      <w:sz w:val="20"/>
      <w:szCs w:val="20"/>
    </w:rPr>
  </w:style>
  <w:style w:type="character" w:customStyle="1" w:styleId="KommentartekstTegn">
    <w:name w:val="Kommentartekst Tegn"/>
    <w:basedOn w:val="Standardskrifttypeiafsnit"/>
    <w:link w:val="Kommentartekst"/>
    <w:uiPriority w:val="99"/>
    <w:semiHidden/>
    <w:rsid w:val="00AA6428"/>
    <w:rPr>
      <w:rFonts w:ascii="Times New Roman" w:eastAsia="Times New Roman" w:hAnsi="Times New Roman" w:cs="Times New Roman"/>
      <w:kern w:val="0"/>
      <w:sz w:val="20"/>
      <w:szCs w:val="20"/>
      <w:lang w:val="en-US"/>
      <w14:ligatures w14:val="none"/>
    </w:rPr>
  </w:style>
  <w:style w:type="paragraph" w:styleId="Kommentaremne">
    <w:name w:val="annotation subject"/>
    <w:basedOn w:val="Kommentartekst"/>
    <w:next w:val="Kommentartekst"/>
    <w:link w:val="KommentaremneTegn"/>
    <w:uiPriority w:val="99"/>
    <w:semiHidden/>
    <w:unhideWhenUsed/>
    <w:rsid w:val="00AA6428"/>
    <w:rPr>
      <w:b/>
      <w:bCs/>
    </w:rPr>
  </w:style>
  <w:style w:type="character" w:customStyle="1" w:styleId="KommentaremneTegn">
    <w:name w:val="Kommentaremne Tegn"/>
    <w:basedOn w:val="KommentartekstTegn"/>
    <w:link w:val="Kommentaremne"/>
    <w:uiPriority w:val="99"/>
    <w:semiHidden/>
    <w:rsid w:val="00AA6428"/>
    <w:rPr>
      <w:rFonts w:ascii="Times New Roman" w:eastAsia="Times New Roman" w:hAnsi="Times New Roman" w:cs="Times New Roman"/>
      <w:b/>
      <w:bCs/>
      <w:kern w:val="0"/>
      <w:sz w:val="20"/>
      <w:szCs w:val="20"/>
      <w:lang w:val="en-US"/>
      <w14:ligatures w14:val="none"/>
    </w:rPr>
  </w:style>
  <w:style w:type="paragraph" w:styleId="Opstilling-punkttegn">
    <w:name w:val="List Bullet"/>
    <w:basedOn w:val="Normal"/>
    <w:uiPriority w:val="99"/>
    <w:semiHidden/>
    <w:unhideWhenUsed/>
    <w:rsid w:val="00E54C26"/>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2443</Words>
  <Characters>14903</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Schmidth</dc:creator>
  <cp:keywords/>
  <dc:description/>
  <cp:lastModifiedBy>Jakob Schmidth</cp:lastModifiedBy>
  <cp:revision>2</cp:revision>
  <cp:lastPrinted>2025-10-31T10:29:00Z</cp:lastPrinted>
  <dcterms:created xsi:type="dcterms:W3CDTF">2025-10-31T10:58:00Z</dcterms:created>
  <dcterms:modified xsi:type="dcterms:W3CDTF">2025-10-31T10:58:00Z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TrackRevision">
    <vt:lpwstr>true</vt:lpwstr>
  </property>
  <property fmtid="{D5CDD505-2E9C-101B-9397-08002B2CF9AE}" pid="3" name="_AdHocReviewCycleID">
    <vt:i4>534197306</vt:i4>
  </property>
  <property fmtid="{D5CDD505-2E9C-101B-9397-08002B2CF9AE}" pid="4" name="_NewReviewCycle">
    <vt:lpwstr/>
  </property>
  <property fmtid="{D5CDD505-2E9C-101B-9397-08002B2CF9AE}" pid="5" name="_EmailSubject">
    <vt:lpwstr>Materiale til høring - gebyrer for 2026</vt:lpwstr>
  </property>
  <property fmtid="{D5CDD505-2E9C-101B-9397-08002B2CF9AE}" pid="6" name="_AuthorEmail">
    <vt:lpwstr>jasc@forsyningstilsynet.dk</vt:lpwstr>
  </property>
  <property fmtid="{D5CDD505-2E9C-101B-9397-08002B2CF9AE}" pid="7" name="_AuthorEmailDisplayName">
    <vt:lpwstr>Jakob Schmidth</vt:lpwstr>
  </property>
</Properties>
</file>